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1DF" w:rsidRDefault="008F11DF" w:rsidP="008F11DF">
      <w:pPr>
        <w:spacing w:after="0" w:line="240" w:lineRule="auto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9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1DF" w:rsidRDefault="008F11DF" w:rsidP="008F11DF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>администрация пригородного сельского поселения крымского района</w:t>
      </w:r>
    </w:p>
    <w:p w:rsidR="008F11DF" w:rsidRPr="005A2977" w:rsidRDefault="008F11DF" w:rsidP="008F11DF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 </w:t>
      </w:r>
    </w:p>
    <w:p w:rsidR="008F11DF" w:rsidRPr="00371EE6" w:rsidRDefault="008F11DF" w:rsidP="008F11DF">
      <w:pPr>
        <w:spacing w:after="0" w:line="240" w:lineRule="auto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8F11DF" w:rsidRDefault="008F11DF" w:rsidP="008F11DF">
      <w:pPr>
        <w:tabs>
          <w:tab w:val="left" w:pos="7740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8F11DF" w:rsidRPr="00E35FD8" w:rsidRDefault="008F11DF" w:rsidP="008F11DF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209">
        <w:rPr>
          <w:rFonts w:ascii="Times New Roman" w:hAnsi="Times New Roman" w:cs="Times New Roman"/>
          <w:sz w:val="24"/>
          <w:szCs w:val="24"/>
          <w:u w:val="single"/>
        </w:rPr>
        <w:t>от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942B8">
        <w:rPr>
          <w:rFonts w:ascii="Times New Roman" w:hAnsi="Times New Roman" w:cs="Times New Roman"/>
          <w:sz w:val="24"/>
          <w:szCs w:val="24"/>
          <w:u w:val="single"/>
        </w:rPr>
        <w:t>14.01.2017</w:t>
      </w:r>
      <w:r w:rsidRPr="00E35F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E35FD8">
        <w:rPr>
          <w:rFonts w:ascii="Times New Roman" w:hAnsi="Times New Roman" w:cs="Times New Roman"/>
          <w:sz w:val="24"/>
          <w:szCs w:val="24"/>
        </w:rPr>
        <w:t xml:space="preserve"> </w:t>
      </w:r>
      <w:r w:rsidRPr="00A46209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5942B8">
        <w:rPr>
          <w:rFonts w:ascii="Times New Roman" w:hAnsi="Times New Roman" w:cs="Times New Roman"/>
          <w:sz w:val="24"/>
          <w:szCs w:val="24"/>
          <w:u w:val="single"/>
        </w:rPr>
        <w:t>03</w:t>
      </w:r>
      <w:r w:rsidRPr="00E35F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11DF" w:rsidRPr="00BC6B29" w:rsidRDefault="008F11DF" w:rsidP="008F11DF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6B29">
        <w:rPr>
          <w:rFonts w:ascii="Times New Roman" w:hAnsi="Times New Roman" w:cs="Times New Roman"/>
          <w:sz w:val="24"/>
          <w:szCs w:val="24"/>
        </w:rPr>
        <w:t>хутор Новоукраинский</w:t>
      </w:r>
    </w:p>
    <w:p w:rsidR="008F11DF" w:rsidRDefault="008F11DF" w:rsidP="000444B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8F11DF" w:rsidRDefault="008F11DF" w:rsidP="000444B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D67677" w:rsidRDefault="000444B9" w:rsidP="00D6767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8F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О создании в целях пожаротушения условий для забора в любое время года воды из источников</w:t>
      </w:r>
      <w:proofErr w:type="gramEnd"/>
      <w:r w:rsidRPr="008F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наружного</w:t>
      </w:r>
      <w:r w:rsidRPr="008F11DF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hyperlink r:id="rId5" w:tooltip="Водоснабжение и канализация" w:history="1">
        <w:r w:rsidRPr="009F73B7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>водоснабжения</w:t>
        </w:r>
      </w:hyperlink>
      <w:r w:rsidRPr="009F73B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, р</w:t>
      </w:r>
      <w:r w:rsidRPr="008F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асположенных в границах</w:t>
      </w:r>
      <w:r w:rsidRPr="008F11DF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8F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Пригородного сельского поселения </w:t>
      </w:r>
    </w:p>
    <w:p w:rsidR="000444B9" w:rsidRPr="008F11DF" w:rsidRDefault="000444B9" w:rsidP="00D6767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8F11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и на прилегающей территории</w:t>
      </w:r>
    </w:p>
    <w:p w:rsidR="008F11DF" w:rsidRPr="008F11DF" w:rsidRDefault="008F11DF" w:rsidP="008F11D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444B9" w:rsidRDefault="000444B9" w:rsidP="00AE3DA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D67677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 </w:t>
      </w:r>
      <w:hyperlink r:id="rId6" w:tooltip="Законы в России" w:history="1">
        <w:r w:rsidRPr="00D67677">
          <w:rPr>
            <w:rFonts w:ascii="Times New Roman" w:eastAsia="Times New Roman" w:hAnsi="Times New Roman" w:cs="Times New Roman"/>
            <w:sz w:val="28"/>
            <w:szCs w:val="28"/>
          </w:rPr>
          <w:t>законом Российской Федерации</w:t>
        </w:r>
      </w:hyperlink>
      <w:r w:rsidRPr="00D67677">
        <w:rPr>
          <w:rFonts w:ascii="Times New Roman" w:eastAsia="Times New Roman" w:hAnsi="Times New Roman" w:cs="Times New Roman"/>
          <w:sz w:val="28"/>
          <w:szCs w:val="28"/>
        </w:rPr>
        <w:t> от 21.12.</w:t>
      </w:r>
      <w:r w:rsidR="00D67677">
        <w:rPr>
          <w:rFonts w:ascii="Times New Roman" w:eastAsia="Times New Roman" w:hAnsi="Times New Roman" w:cs="Times New Roman"/>
          <w:sz w:val="28"/>
          <w:szCs w:val="28"/>
        </w:rPr>
        <w:t>1994 года</w:t>
      </w:r>
      <w:r w:rsidRPr="00D67677">
        <w:rPr>
          <w:rFonts w:ascii="Times New Roman" w:eastAsia="Times New Roman" w:hAnsi="Times New Roman" w:cs="Times New Roman"/>
          <w:sz w:val="28"/>
          <w:szCs w:val="28"/>
        </w:rPr>
        <w:t xml:space="preserve"> «О </w:t>
      </w:r>
      <w:hyperlink r:id="rId7" w:tooltip="Пожарная безопасность" w:history="1">
        <w:r w:rsidRPr="00D67677">
          <w:rPr>
            <w:rFonts w:ascii="Times New Roman" w:eastAsia="Times New Roman" w:hAnsi="Times New Roman" w:cs="Times New Roman"/>
            <w:sz w:val="28"/>
            <w:szCs w:val="28"/>
          </w:rPr>
          <w:t>пожарной безопасности</w:t>
        </w:r>
      </w:hyperlink>
      <w:r w:rsidRPr="00D67677">
        <w:rPr>
          <w:rFonts w:ascii="Times New Roman" w:eastAsia="Times New Roman" w:hAnsi="Times New Roman" w:cs="Times New Roman"/>
          <w:sz w:val="28"/>
          <w:szCs w:val="28"/>
        </w:rPr>
        <w:t>» в редакции Федерального закона от 01.01.</w:t>
      </w:r>
      <w:r w:rsidR="002D74D3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67677">
        <w:rPr>
          <w:rFonts w:ascii="Times New Roman" w:eastAsia="Times New Roman" w:hAnsi="Times New Roman" w:cs="Times New Roman"/>
          <w:sz w:val="28"/>
          <w:szCs w:val="28"/>
        </w:rPr>
        <w:t>01 года «О внесении изменений в отдельные законодательные акты Российской Федерации в связи с совершенствованием разграничения полномочий», и в целях создания условий для забора в любое время года воды из источников наружного водоснабжения на территории</w:t>
      </w:r>
      <w:r w:rsidR="00D676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1DF" w:rsidRPr="00D67677">
        <w:rPr>
          <w:rFonts w:ascii="Times New Roman" w:eastAsia="Times New Roman" w:hAnsi="Times New Roman" w:cs="Times New Roman"/>
          <w:sz w:val="28"/>
          <w:szCs w:val="28"/>
        </w:rPr>
        <w:t>Пригородного сельского поселения</w:t>
      </w:r>
      <w:r w:rsidR="00D676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D67677" w:rsidRP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</w:t>
      </w:r>
      <w:proofErr w:type="spellEnd"/>
      <w:proofErr w:type="gramEnd"/>
      <w:r w:rsid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D67677" w:rsidRP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о</w:t>
      </w:r>
      <w:r w:rsid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D67677" w:rsidRP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с</w:t>
      </w:r>
      <w:r w:rsid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D67677" w:rsidRP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т</w:t>
      </w:r>
      <w:r w:rsid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D67677" w:rsidRP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а</w:t>
      </w:r>
      <w:r w:rsid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D67677" w:rsidRP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н</w:t>
      </w:r>
      <w:proofErr w:type="spellEnd"/>
      <w:proofErr w:type="gramEnd"/>
      <w:r w:rsid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D67677" w:rsidRP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о</w:t>
      </w:r>
      <w:r w:rsid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D67677" w:rsidRP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</w:t>
      </w:r>
      <w:r w:rsid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D67677" w:rsidRP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л</w:t>
      </w:r>
      <w:r w:rsid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D67677" w:rsidRP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я</w:t>
      </w:r>
      <w:r w:rsid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D67677" w:rsidRP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ю</w:t>
      </w:r>
      <w:r w:rsid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:</w:t>
      </w:r>
    </w:p>
    <w:p w:rsidR="001259C2" w:rsidRDefault="00F3451C" w:rsidP="00AE3DA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67677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7677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</w:t>
      </w:r>
      <w:r w:rsidR="006E3EF6" w:rsidRPr="00D67677">
        <w:rPr>
          <w:rFonts w:ascii="Times New Roman" w:hAnsi="Times New Roman" w:cs="Times New Roman"/>
          <w:sz w:val="28"/>
          <w:szCs w:val="28"/>
        </w:rPr>
        <w:t>источников противопожарного водоснабжения</w:t>
      </w:r>
      <w:r w:rsidR="006E3EF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мест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для забора воды в целях пожаротушения в любое время года</w:t>
      </w:r>
      <w:r w:rsidR="001259C2">
        <w:rPr>
          <w:rFonts w:ascii="Times New Roman" w:eastAsia="Times New Roman" w:hAnsi="Times New Roman" w:cs="Times New Roman"/>
          <w:sz w:val="28"/>
          <w:szCs w:val="28"/>
        </w:rPr>
        <w:t xml:space="preserve"> из источников наружного </w:t>
      </w:r>
      <w:r w:rsidRPr="00D67677">
        <w:rPr>
          <w:rFonts w:ascii="Times New Roman" w:eastAsia="Times New Roman" w:hAnsi="Times New Roman" w:cs="Times New Roman"/>
          <w:sz w:val="28"/>
          <w:szCs w:val="28"/>
        </w:rPr>
        <w:t>противопожарного водоснабжения на территории</w:t>
      </w:r>
      <w:proofErr w:type="gramEnd"/>
      <w:r w:rsidRPr="00D676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59C2">
        <w:rPr>
          <w:rFonts w:ascii="Times New Roman" w:eastAsia="Times New Roman" w:hAnsi="Times New Roman" w:cs="Times New Roman"/>
          <w:sz w:val="28"/>
          <w:szCs w:val="28"/>
        </w:rPr>
        <w:t>Пригородного сельского поселения</w:t>
      </w:r>
      <w:r w:rsidR="001259C2" w:rsidRPr="00D67677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№1).</w:t>
      </w:r>
    </w:p>
    <w:p w:rsidR="00B00D0D" w:rsidRDefault="00B00D0D" w:rsidP="00AE3DA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6767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7677">
        <w:rPr>
          <w:rFonts w:ascii="Times New Roman" w:eastAsia="Times New Roman" w:hAnsi="Times New Roman" w:cs="Times New Roman"/>
          <w:sz w:val="28"/>
          <w:szCs w:val="28"/>
        </w:rPr>
        <w:t xml:space="preserve">Утвердить Правила учета и проверки наружного противопожарного водоснабжения </w:t>
      </w:r>
      <w:r w:rsidR="00A23200">
        <w:rPr>
          <w:rFonts w:ascii="Times New Roman" w:eastAsia="Times New Roman" w:hAnsi="Times New Roman" w:cs="Times New Roman"/>
          <w:sz w:val="28"/>
          <w:szCs w:val="28"/>
        </w:rPr>
        <w:t>и мест для забора воды</w:t>
      </w:r>
      <w:r w:rsidR="00A23200" w:rsidRPr="00D676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7677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Пригородного сельского поселения</w:t>
      </w:r>
      <w:r w:rsidRPr="00D67677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</w:t>
      </w:r>
      <w:r w:rsidR="005942B8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D6767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B00D0D" w:rsidRPr="006262D1" w:rsidRDefault="00AE3DAA" w:rsidP="00AE3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00D0D" w:rsidRPr="006262D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00D0D" w:rsidRPr="006262D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00D0D" w:rsidRPr="006262D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возложить на заместителя главы Пригородного сельского поселения Е.В. Прокопенко.</w:t>
      </w:r>
    </w:p>
    <w:p w:rsidR="00B00D0D" w:rsidRPr="006262D1" w:rsidRDefault="00AE3DAA" w:rsidP="00AE3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00D0D" w:rsidRPr="006262D1">
        <w:rPr>
          <w:rFonts w:ascii="Times New Roman" w:hAnsi="Times New Roman" w:cs="Times New Roman"/>
          <w:sz w:val="28"/>
          <w:szCs w:val="28"/>
        </w:rPr>
        <w:t>. Постановление подлежит размещению на официальном сайте администрации Пригородного сельского поселения</w:t>
      </w:r>
      <w:r w:rsidR="00B00D0D">
        <w:rPr>
          <w:rFonts w:ascii="Times New Roman" w:hAnsi="Times New Roman" w:cs="Times New Roman"/>
          <w:sz w:val="28"/>
          <w:szCs w:val="28"/>
        </w:rPr>
        <w:t>.</w:t>
      </w:r>
      <w:r w:rsidR="00B00D0D" w:rsidRPr="006262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D0D" w:rsidRPr="006262D1" w:rsidRDefault="00AE3DAA" w:rsidP="00AE3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00D0D" w:rsidRPr="006262D1">
        <w:rPr>
          <w:rFonts w:ascii="Times New Roman" w:hAnsi="Times New Roman" w:cs="Times New Roman"/>
          <w:sz w:val="28"/>
          <w:szCs w:val="28"/>
        </w:rPr>
        <w:t>. Постановление вступает в силу со дня подписания.</w:t>
      </w:r>
    </w:p>
    <w:p w:rsidR="00F3451C" w:rsidRPr="00F25926" w:rsidRDefault="00F3451C" w:rsidP="00F3451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3451C" w:rsidRPr="00F25926" w:rsidRDefault="00F3451C" w:rsidP="00F34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451C" w:rsidRDefault="00F3451C" w:rsidP="00F34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451C" w:rsidRPr="00F25926" w:rsidRDefault="00F3451C" w:rsidP="00F34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926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gramStart"/>
      <w:r w:rsidRPr="00F25926"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 w:rsidRPr="00F25926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F3451C" w:rsidRDefault="00F3451C" w:rsidP="00F34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926">
        <w:rPr>
          <w:rFonts w:ascii="Times New Roman" w:hAnsi="Times New Roman" w:cs="Times New Roman"/>
          <w:sz w:val="28"/>
          <w:szCs w:val="28"/>
        </w:rPr>
        <w:t>поселения  Крымского  района                                                           В.В. Лазарев</w:t>
      </w:r>
      <w:r w:rsidRPr="000C30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F3451C" w:rsidRDefault="00F3451C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B667E" w:rsidRDefault="00DB667E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E3DAA" w:rsidRDefault="00AE3DAA" w:rsidP="00AE3DA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61D23" w:rsidRDefault="00A61D23" w:rsidP="00AE3DA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61D23" w:rsidRDefault="00A61D23" w:rsidP="00AE3DA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61D23" w:rsidRDefault="00A61D23" w:rsidP="00AE3DA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61D23" w:rsidRDefault="00A61D23" w:rsidP="00AE3DA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61D23" w:rsidRDefault="00A61D23" w:rsidP="00AE3DA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E3DAA" w:rsidRPr="00DB667E" w:rsidRDefault="00AE3DAA" w:rsidP="00AE3DA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667E">
        <w:rPr>
          <w:rFonts w:ascii="Times New Roman" w:hAnsi="Times New Roman" w:cs="Times New Roman"/>
        </w:rPr>
        <w:t>Приложение № 1</w:t>
      </w:r>
    </w:p>
    <w:p w:rsidR="00AE3DAA" w:rsidRPr="00DB667E" w:rsidRDefault="00AE3DAA" w:rsidP="00AE3DA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667E">
        <w:rPr>
          <w:rFonts w:ascii="Times New Roman" w:hAnsi="Times New Roman" w:cs="Times New Roman"/>
        </w:rPr>
        <w:t xml:space="preserve">к постановлению администрации </w:t>
      </w:r>
      <w:proofErr w:type="gramStart"/>
      <w:r w:rsidRPr="00DB667E">
        <w:rPr>
          <w:rFonts w:ascii="Times New Roman" w:hAnsi="Times New Roman" w:cs="Times New Roman"/>
        </w:rPr>
        <w:t>Пригородного</w:t>
      </w:r>
      <w:proofErr w:type="gramEnd"/>
      <w:r w:rsidRPr="00DB667E">
        <w:rPr>
          <w:rFonts w:ascii="Times New Roman" w:hAnsi="Times New Roman" w:cs="Times New Roman"/>
        </w:rPr>
        <w:t xml:space="preserve"> </w:t>
      </w:r>
    </w:p>
    <w:p w:rsidR="00AE3DAA" w:rsidRPr="00DB667E" w:rsidRDefault="00AE3DAA" w:rsidP="00AE3DA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667E">
        <w:rPr>
          <w:rFonts w:ascii="Times New Roman" w:hAnsi="Times New Roman" w:cs="Times New Roman"/>
        </w:rPr>
        <w:t xml:space="preserve">сельского поселения Крымского района </w:t>
      </w:r>
    </w:p>
    <w:p w:rsidR="00AE3DAA" w:rsidRPr="00DB667E" w:rsidRDefault="00AE3DAA" w:rsidP="00AE3DA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667E">
        <w:rPr>
          <w:rFonts w:ascii="Times New Roman" w:hAnsi="Times New Roman" w:cs="Times New Roman"/>
        </w:rPr>
        <w:t xml:space="preserve">от </w:t>
      </w:r>
      <w:r w:rsidR="005942B8">
        <w:rPr>
          <w:rFonts w:ascii="Times New Roman" w:hAnsi="Times New Roman" w:cs="Times New Roman"/>
        </w:rPr>
        <w:t>14.01.</w:t>
      </w:r>
      <w:r w:rsidRPr="00DB667E">
        <w:rPr>
          <w:rFonts w:ascii="Times New Roman" w:hAnsi="Times New Roman" w:cs="Times New Roman"/>
        </w:rPr>
        <w:t>2017 № 0</w:t>
      </w:r>
      <w:r w:rsidR="005942B8">
        <w:rPr>
          <w:rFonts w:ascii="Times New Roman" w:hAnsi="Times New Roman" w:cs="Times New Roman"/>
        </w:rPr>
        <w:t>3</w:t>
      </w:r>
      <w:r w:rsidRPr="00DB667E">
        <w:rPr>
          <w:rFonts w:ascii="Times New Roman" w:hAnsi="Times New Roman" w:cs="Times New Roman"/>
        </w:rPr>
        <w:t xml:space="preserve"> </w:t>
      </w:r>
    </w:p>
    <w:p w:rsidR="00AE3DAA" w:rsidRPr="00D67677" w:rsidRDefault="00AE3DAA" w:rsidP="00AE3DAA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FD7BA4" w:rsidRPr="009D1724" w:rsidRDefault="00FD7BA4" w:rsidP="00AE3D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6"/>
          <w:szCs w:val="26"/>
        </w:rPr>
      </w:pPr>
    </w:p>
    <w:p w:rsidR="00AE3DAA" w:rsidRPr="009D1724" w:rsidRDefault="00AE3DAA" w:rsidP="00AE3D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6"/>
          <w:szCs w:val="26"/>
        </w:rPr>
      </w:pPr>
      <w:r w:rsidRPr="009D1724">
        <w:rPr>
          <w:b/>
          <w:sz w:val="26"/>
          <w:szCs w:val="26"/>
        </w:rPr>
        <w:t>ПЕРЕЧЕНЬ</w:t>
      </w:r>
    </w:p>
    <w:p w:rsidR="00AE3DAA" w:rsidRPr="009D1724" w:rsidRDefault="00AE3DAA" w:rsidP="00AE3D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6"/>
          <w:szCs w:val="26"/>
        </w:rPr>
      </w:pPr>
      <w:r w:rsidRPr="009D1724">
        <w:rPr>
          <w:b/>
          <w:sz w:val="26"/>
          <w:szCs w:val="26"/>
        </w:rPr>
        <w:t xml:space="preserve">источников противопожарного водоснабжения и мест для забора воды в целях пожаротушения в любое время года из источников наружного противопожарного водоснабжения </w:t>
      </w:r>
    </w:p>
    <w:p w:rsidR="00DB667E" w:rsidRPr="009D1724" w:rsidRDefault="00AE3DAA" w:rsidP="00AE3D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6"/>
          <w:szCs w:val="26"/>
        </w:rPr>
      </w:pPr>
      <w:r w:rsidRPr="009D1724">
        <w:rPr>
          <w:b/>
          <w:sz w:val="26"/>
          <w:szCs w:val="26"/>
        </w:rPr>
        <w:t>на территории Пригородного сельского поселения</w:t>
      </w:r>
    </w:p>
    <w:p w:rsidR="009C1B47" w:rsidRPr="009D1724" w:rsidRDefault="009C1B47" w:rsidP="00AE3D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6"/>
          <w:szCs w:val="26"/>
        </w:rPr>
      </w:pPr>
    </w:p>
    <w:tbl>
      <w:tblPr>
        <w:tblStyle w:val="a8"/>
        <w:tblW w:w="0" w:type="auto"/>
        <w:tblLook w:val="04A0"/>
      </w:tblPr>
      <w:tblGrid>
        <w:gridCol w:w="1384"/>
        <w:gridCol w:w="4996"/>
        <w:gridCol w:w="3191"/>
      </w:tblGrid>
      <w:tr w:rsidR="009C1B47" w:rsidRPr="009D1724" w:rsidTr="009C1B47">
        <w:tc>
          <w:tcPr>
            <w:tcW w:w="1384" w:type="dxa"/>
          </w:tcPr>
          <w:p w:rsidR="009C1B47" w:rsidRPr="009D1724" w:rsidRDefault="009C1B47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9D1724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9D1724">
              <w:rPr>
                <w:sz w:val="26"/>
                <w:szCs w:val="26"/>
              </w:rPr>
              <w:t>/</w:t>
            </w:r>
            <w:proofErr w:type="spellStart"/>
            <w:r w:rsidRPr="009D1724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996" w:type="dxa"/>
          </w:tcPr>
          <w:p w:rsidR="009C1B47" w:rsidRDefault="009C1B47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 xml:space="preserve">Адрес, место нахождения </w:t>
            </w:r>
            <w:proofErr w:type="spellStart"/>
            <w:r w:rsidRPr="009D1724">
              <w:rPr>
                <w:sz w:val="26"/>
                <w:szCs w:val="26"/>
              </w:rPr>
              <w:t>водоисточника</w:t>
            </w:r>
            <w:proofErr w:type="spellEnd"/>
          </w:p>
          <w:p w:rsidR="00C610A5" w:rsidRPr="009D1724" w:rsidRDefault="00C610A5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191" w:type="dxa"/>
          </w:tcPr>
          <w:p w:rsidR="009C1B47" w:rsidRPr="009D1724" w:rsidRDefault="009C1B47" w:rsidP="00C610A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 xml:space="preserve">Пожарный </w:t>
            </w:r>
            <w:proofErr w:type="spellStart"/>
            <w:r w:rsidR="00C610A5">
              <w:rPr>
                <w:sz w:val="26"/>
                <w:szCs w:val="26"/>
              </w:rPr>
              <w:t>водоисточник</w:t>
            </w:r>
            <w:proofErr w:type="spellEnd"/>
            <w:r w:rsidRPr="009D1724">
              <w:rPr>
                <w:sz w:val="26"/>
                <w:szCs w:val="26"/>
              </w:rPr>
              <w:t xml:space="preserve"> </w:t>
            </w:r>
          </w:p>
        </w:tc>
      </w:tr>
      <w:tr w:rsidR="00A7616A" w:rsidRPr="009D1724" w:rsidTr="009C087F">
        <w:tc>
          <w:tcPr>
            <w:tcW w:w="9571" w:type="dxa"/>
            <w:gridSpan w:val="3"/>
          </w:tcPr>
          <w:p w:rsidR="00A7616A" w:rsidRPr="00C610A5" w:rsidRDefault="006735FA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C610A5">
              <w:rPr>
                <w:sz w:val="26"/>
                <w:szCs w:val="26"/>
              </w:rPr>
              <w:t>хутор</w:t>
            </w:r>
            <w:r w:rsidR="00A7616A" w:rsidRPr="00C610A5">
              <w:rPr>
                <w:sz w:val="26"/>
                <w:szCs w:val="26"/>
              </w:rPr>
              <w:t xml:space="preserve"> </w:t>
            </w:r>
            <w:proofErr w:type="spellStart"/>
            <w:r w:rsidR="00A7616A" w:rsidRPr="00C610A5">
              <w:rPr>
                <w:sz w:val="26"/>
                <w:szCs w:val="26"/>
              </w:rPr>
              <w:t>Новоукранский</w:t>
            </w:r>
            <w:proofErr w:type="spellEnd"/>
          </w:p>
        </w:tc>
      </w:tr>
      <w:tr w:rsidR="009C1B47" w:rsidRPr="009D1724" w:rsidTr="009C1B47">
        <w:tc>
          <w:tcPr>
            <w:tcW w:w="1384" w:type="dxa"/>
          </w:tcPr>
          <w:p w:rsidR="009C1B47" w:rsidRPr="009D1724" w:rsidRDefault="009C1B47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1</w:t>
            </w:r>
          </w:p>
        </w:tc>
        <w:tc>
          <w:tcPr>
            <w:tcW w:w="4996" w:type="dxa"/>
          </w:tcPr>
          <w:p w:rsidR="009C1B47" w:rsidRPr="009D1724" w:rsidRDefault="005635D8" w:rsidP="009D1724">
            <w:pPr>
              <w:jc w:val="both"/>
              <w:rPr>
                <w:sz w:val="26"/>
                <w:szCs w:val="26"/>
              </w:rPr>
            </w:pPr>
            <w:r w:rsidRPr="009D1724">
              <w:rPr>
                <w:rFonts w:ascii="Times New Roman" w:hAnsi="Times New Roman" w:cs="Times New Roman"/>
                <w:sz w:val="26"/>
                <w:szCs w:val="26"/>
              </w:rPr>
              <w:t xml:space="preserve">- в районе моста по ул. Темченко х. </w:t>
            </w:r>
            <w:proofErr w:type="spellStart"/>
            <w:r w:rsidRPr="009D1724">
              <w:rPr>
                <w:rFonts w:ascii="Times New Roman" w:hAnsi="Times New Roman" w:cs="Times New Roman"/>
                <w:sz w:val="26"/>
                <w:szCs w:val="26"/>
              </w:rPr>
              <w:t>Новоукраинского</w:t>
            </w:r>
            <w:proofErr w:type="spellEnd"/>
            <w:r w:rsidR="00A7616A" w:rsidRPr="009D1724">
              <w:rPr>
                <w:rFonts w:ascii="Times New Roman" w:hAnsi="Times New Roman" w:cs="Times New Roman"/>
                <w:sz w:val="26"/>
                <w:szCs w:val="26"/>
              </w:rPr>
              <w:t xml:space="preserve"> (близ детского сада № 39)</w:t>
            </w:r>
            <w:r w:rsidRPr="009D172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3191" w:type="dxa"/>
          </w:tcPr>
          <w:p w:rsidR="009C1B47" w:rsidRPr="009D1724" w:rsidRDefault="001D7E11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 xml:space="preserve">пирс </w:t>
            </w:r>
            <w:r w:rsidR="005635D8" w:rsidRPr="009D1724">
              <w:rPr>
                <w:sz w:val="26"/>
                <w:szCs w:val="26"/>
              </w:rPr>
              <w:t xml:space="preserve">р. </w:t>
            </w:r>
            <w:proofErr w:type="spellStart"/>
            <w:r w:rsidR="005635D8" w:rsidRPr="009D1724">
              <w:rPr>
                <w:sz w:val="26"/>
                <w:szCs w:val="26"/>
              </w:rPr>
              <w:t>Шибик</w:t>
            </w:r>
            <w:proofErr w:type="spellEnd"/>
            <w:r w:rsidR="005635D8" w:rsidRPr="009D1724">
              <w:rPr>
                <w:sz w:val="26"/>
                <w:szCs w:val="26"/>
              </w:rPr>
              <w:t>,</w:t>
            </w:r>
          </w:p>
        </w:tc>
      </w:tr>
      <w:tr w:rsidR="009C1B47" w:rsidRPr="009D1724" w:rsidTr="009C1B47">
        <w:tc>
          <w:tcPr>
            <w:tcW w:w="1384" w:type="dxa"/>
          </w:tcPr>
          <w:p w:rsidR="009C1B47" w:rsidRPr="009D1724" w:rsidRDefault="009C1B47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2</w:t>
            </w:r>
          </w:p>
        </w:tc>
        <w:tc>
          <w:tcPr>
            <w:tcW w:w="4996" w:type="dxa"/>
          </w:tcPr>
          <w:p w:rsidR="009C1B47" w:rsidRDefault="005635D8" w:rsidP="009D17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724">
              <w:rPr>
                <w:rFonts w:ascii="Times New Roman" w:hAnsi="Times New Roman" w:cs="Times New Roman"/>
                <w:sz w:val="26"/>
                <w:szCs w:val="26"/>
              </w:rPr>
              <w:t xml:space="preserve">- в районе </w:t>
            </w:r>
            <w:r w:rsidR="00694E1F" w:rsidRPr="009D1724">
              <w:rPr>
                <w:rFonts w:ascii="Times New Roman" w:hAnsi="Times New Roman" w:cs="Times New Roman"/>
                <w:sz w:val="26"/>
                <w:szCs w:val="26"/>
              </w:rPr>
              <w:t>мельницы по ул. Темченко</w:t>
            </w:r>
            <w:r w:rsidR="0015369D" w:rsidRPr="009D1724">
              <w:rPr>
                <w:rFonts w:ascii="Times New Roman" w:hAnsi="Times New Roman" w:cs="Times New Roman"/>
                <w:sz w:val="26"/>
                <w:szCs w:val="26"/>
              </w:rPr>
              <w:t xml:space="preserve">, ул. </w:t>
            </w:r>
            <w:proofErr w:type="gramStart"/>
            <w:r w:rsidR="0015369D" w:rsidRPr="009D1724">
              <w:rPr>
                <w:rFonts w:ascii="Times New Roman" w:hAnsi="Times New Roman" w:cs="Times New Roman"/>
                <w:sz w:val="26"/>
                <w:szCs w:val="26"/>
              </w:rPr>
              <w:t>Зеленая</w:t>
            </w:r>
            <w:proofErr w:type="gramEnd"/>
            <w:r w:rsidR="0015369D" w:rsidRPr="009D17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D1724">
              <w:rPr>
                <w:rFonts w:ascii="Times New Roman" w:hAnsi="Times New Roman" w:cs="Times New Roman"/>
                <w:sz w:val="26"/>
                <w:szCs w:val="26"/>
              </w:rPr>
              <w:t xml:space="preserve">х. </w:t>
            </w:r>
            <w:proofErr w:type="spellStart"/>
            <w:r w:rsidRPr="009D1724">
              <w:rPr>
                <w:rFonts w:ascii="Times New Roman" w:hAnsi="Times New Roman" w:cs="Times New Roman"/>
                <w:sz w:val="26"/>
                <w:szCs w:val="26"/>
              </w:rPr>
              <w:t>Новоукраинского</w:t>
            </w:r>
            <w:proofErr w:type="spellEnd"/>
          </w:p>
          <w:p w:rsidR="009D1724" w:rsidRPr="009D1724" w:rsidRDefault="009D1724" w:rsidP="009D172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91" w:type="dxa"/>
          </w:tcPr>
          <w:p w:rsidR="009C1B47" w:rsidRPr="009D1724" w:rsidRDefault="001D7E11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 xml:space="preserve">пирс </w:t>
            </w:r>
            <w:r w:rsidR="005635D8" w:rsidRPr="009D1724">
              <w:rPr>
                <w:sz w:val="26"/>
                <w:szCs w:val="26"/>
              </w:rPr>
              <w:t>р. Вторая</w:t>
            </w:r>
          </w:p>
        </w:tc>
      </w:tr>
      <w:tr w:rsidR="009C1B47" w:rsidRPr="009D1724" w:rsidTr="009C1B47">
        <w:tc>
          <w:tcPr>
            <w:tcW w:w="1384" w:type="dxa"/>
          </w:tcPr>
          <w:p w:rsidR="009C1B47" w:rsidRPr="009D1724" w:rsidRDefault="009C1B47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3</w:t>
            </w:r>
          </w:p>
        </w:tc>
        <w:tc>
          <w:tcPr>
            <w:tcW w:w="4996" w:type="dxa"/>
          </w:tcPr>
          <w:p w:rsidR="009C1B47" w:rsidRDefault="005635D8" w:rsidP="009D17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724">
              <w:rPr>
                <w:rFonts w:ascii="Times New Roman" w:hAnsi="Times New Roman" w:cs="Times New Roman"/>
                <w:sz w:val="26"/>
                <w:szCs w:val="26"/>
              </w:rPr>
              <w:t xml:space="preserve">- в районе дома № 61 ул. Ворошилова, х. </w:t>
            </w:r>
            <w:proofErr w:type="spellStart"/>
            <w:r w:rsidRPr="009D1724">
              <w:rPr>
                <w:rFonts w:ascii="Times New Roman" w:hAnsi="Times New Roman" w:cs="Times New Roman"/>
                <w:sz w:val="26"/>
                <w:szCs w:val="26"/>
              </w:rPr>
              <w:t>Новоукраинского</w:t>
            </w:r>
            <w:proofErr w:type="spellEnd"/>
          </w:p>
          <w:p w:rsidR="009D1724" w:rsidRPr="009D1724" w:rsidRDefault="009D1724" w:rsidP="009D172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91" w:type="dxa"/>
          </w:tcPr>
          <w:p w:rsidR="009C1B47" w:rsidRPr="009D1724" w:rsidRDefault="00FD7BA4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п</w:t>
            </w:r>
            <w:r w:rsidR="001D7E11" w:rsidRPr="009D1724">
              <w:rPr>
                <w:sz w:val="26"/>
                <w:szCs w:val="26"/>
              </w:rPr>
              <w:t xml:space="preserve">ирс </w:t>
            </w:r>
            <w:r w:rsidR="00A7616A" w:rsidRPr="009D1724">
              <w:rPr>
                <w:sz w:val="26"/>
                <w:szCs w:val="26"/>
              </w:rPr>
              <w:t>р. Вторая</w:t>
            </w:r>
          </w:p>
        </w:tc>
      </w:tr>
      <w:tr w:rsidR="009C1B47" w:rsidRPr="009D1724" w:rsidTr="009C1B47">
        <w:tc>
          <w:tcPr>
            <w:tcW w:w="1384" w:type="dxa"/>
          </w:tcPr>
          <w:p w:rsidR="009C1B47" w:rsidRPr="009D1724" w:rsidRDefault="009C1B47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4</w:t>
            </w:r>
          </w:p>
        </w:tc>
        <w:tc>
          <w:tcPr>
            <w:tcW w:w="4996" w:type="dxa"/>
          </w:tcPr>
          <w:p w:rsidR="009D1724" w:rsidRDefault="00A7616A" w:rsidP="009D17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724">
              <w:rPr>
                <w:rFonts w:ascii="Times New Roman" w:hAnsi="Times New Roman" w:cs="Times New Roman"/>
                <w:sz w:val="26"/>
                <w:szCs w:val="26"/>
              </w:rPr>
              <w:t>- в районе моста на са</w:t>
            </w:r>
            <w:r w:rsidR="009D1724">
              <w:rPr>
                <w:rFonts w:ascii="Times New Roman" w:hAnsi="Times New Roman" w:cs="Times New Roman"/>
                <w:sz w:val="26"/>
                <w:szCs w:val="26"/>
              </w:rPr>
              <w:t>довое товарищество «Горный сад»</w:t>
            </w:r>
          </w:p>
          <w:p w:rsidR="009C1B47" w:rsidRPr="009D1724" w:rsidRDefault="00A7616A" w:rsidP="009D1724">
            <w:pPr>
              <w:jc w:val="both"/>
              <w:rPr>
                <w:sz w:val="26"/>
                <w:szCs w:val="26"/>
              </w:rPr>
            </w:pPr>
            <w:r w:rsidRPr="009D17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91" w:type="dxa"/>
          </w:tcPr>
          <w:p w:rsidR="009C1B47" w:rsidRPr="009D1724" w:rsidRDefault="00FD7BA4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 xml:space="preserve">пирс </w:t>
            </w:r>
            <w:r w:rsidR="00A7616A" w:rsidRPr="009D1724">
              <w:rPr>
                <w:sz w:val="26"/>
                <w:szCs w:val="26"/>
              </w:rPr>
              <w:t>р. Вторая</w:t>
            </w:r>
          </w:p>
        </w:tc>
      </w:tr>
      <w:tr w:rsidR="00694E1F" w:rsidRPr="009D1724" w:rsidTr="009C1B47">
        <w:tc>
          <w:tcPr>
            <w:tcW w:w="1384" w:type="dxa"/>
          </w:tcPr>
          <w:p w:rsidR="00694E1F" w:rsidRPr="009D1724" w:rsidRDefault="00694E1F" w:rsidP="00E33B7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5</w:t>
            </w:r>
          </w:p>
        </w:tc>
        <w:tc>
          <w:tcPr>
            <w:tcW w:w="4996" w:type="dxa"/>
          </w:tcPr>
          <w:p w:rsidR="00694E1F" w:rsidRPr="009D1724" w:rsidRDefault="00694E1F" w:rsidP="009D1724">
            <w:pPr>
              <w:jc w:val="both"/>
              <w:rPr>
                <w:sz w:val="26"/>
                <w:szCs w:val="26"/>
              </w:rPr>
            </w:pPr>
            <w:r w:rsidRPr="009D1724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15369D" w:rsidRPr="009D1724">
              <w:rPr>
                <w:rFonts w:ascii="Times New Roman" w:hAnsi="Times New Roman" w:cs="Times New Roman"/>
                <w:sz w:val="26"/>
                <w:szCs w:val="26"/>
              </w:rPr>
              <w:t xml:space="preserve">в районе дома № 1 по ул. Кирова х. </w:t>
            </w:r>
            <w:proofErr w:type="spellStart"/>
            <w:r w:rsidR="0015369D" w:rsidRPr="009D1724">
              <w:rPr>
                <w:rFonts w:ascii="Times New Roman" w:hAnsi="Times New Roman" w:cs="Times New Roman"/>
                <w:sz w:val="26"/>
                <w:szCs w:val="26"/>
              </w:rPr>
              <w:t>Новоукраинского</w:t>
            </w:r>
            <w:proofErr w:type="spellEnd"/>
            <w:r w:rsidRPr="009D1724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</w:tc>
        <w:tc>
          <w:tcPr>
            <w:tcW w:w="3191" w:type="dxa"/>
          </w:tcPr>
          <w:p w:rsidR="0015369D" w:rsidRPr="009D1724" w:rsidRDefault="0015369D" w:rsidP="00E33B7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пожарный гидрант</w:t>
            </w:r>
          </w:p>
          <w:p w:rsidR="0015369D" w:rsidRPr="009D1724" w:rsidRDefault="0015369D" w:rsidP="0015369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ПГ</w:t>
            </w:r>
          </w:p>
          <w:p w:rsidR="0015369D" w:rsidRPr="009D1724" w:rsidRDefault="0015369D" w:rsidP="00E33B7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</w:p>
        </w:tc>
      </w:tr>
      <w:tr w:rsidR="009D1724" w:rsidRPr="009D1724" w:rsidTr="009C1B47">
        <w:tc>
          <w:tcPr>
            <w:tcW w:w="1384" w:type="dxa"/>
          </w:tcPr>
          <w:p w:rsidR="009D1724" w:rsidRPr="009D1724" w:rsidRDefault="009D1724" w:rsidP="00E33B7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6</w:t>
            </w:r>
          </w:p>
        </w:tc>
        <w:tc>
          <w:tcPr>
            <w:tcW w:w="4996" w:type="dxa"/>
          </w:tcPr>
          <w:p w:rsidR="009D1724" w:rsidRPr="009D1724" w:rsidRDefault="009D1724" w:rsidP="009D1724">
            <w:pPr>
              <w:jc w:val="both"/>
              <w:rPr>
                <w:sz w:val="26"/>
                <w:szCs w:val="26"/>
              </w:rPr>
            </w:pPr>
            <w:r w:rsidRPr="009D1724">
              <w:rPr>
                <w:rFonts w:ascii="Times New Roman" w:hAnsi="Times New Roman" w:cs="Times New Roman"/>
                <w:sz w:val="26"/>
                <w:szCs w:val="26"/>
              </w:rPr>
              <w:t xml:space="preserve">- в районе дома № 16 по ул. </w:t>
            </w:r>
            <w:proofErr w:type="gramStart"/>
            <w:r w:rsidRPr="009D1724">
              <w:rPr>
                <w:rFonts w:ascii="Times New Roman" w:hAnsi="Times New Roman" w:cs="Times New Roman"/>
                <w:sz w:val="26"/>
                <w:szCs w:val="26"/>
              </w:rPr>
              <w:t>Полевая</w:t>
            </w:r>
            <w:proofErr w:type="gramEnd"/>
            <w:r w:rsidRPr="009D1724">
              <w:rPr>
                <w:rFonts w:ascii="Times New Roman" w:hAnsi="Times New Roman" w:cs="Times New Roman"/>
                <w:sz w:val="26"/>
                <w:szCs w:val="26"/>
              </w:rPr>
              <w:t xml:space="preserve"> х. </w:t>
            </w:r>
            <w:proofErr w:type="spellStart"/>
            <w:r w:rsidRPr="009D1724">
              <w:rPr>
                <w:rFonts w:ascii="Times New Roman" w:hAnsi="Times New Roman" w:cs="Times New Roman"/>
                <w:sz w:val="26"/>
                <w:szCs w:val="26"/>
              </w:rPr>
              <w:t>Новоукраинского</w:t>
            </w:r>
            <w:proofErr w:type="spellEnd"/>
            <w:r w:rsidRPr="009D1724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</w:tc>
        <w:tc>
          <w:tcPr>
            <w:tcW w:w="3191" w:type="dxa"/>
          </w:tcPr>
          <w:p w:rsidR="009D1724" w:rsidRPr="009D1724" w:rsidRDefault="009D1724" w:rsidP="00B049F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 xml:space="preserve">пожарный </w:t>
            </w:r>
            <w:r w:rsidR="00C610A5">
              <w:rPr>
                <w:sz w:val="26"/>
                <w:szCs w:val="26"/>
              </w:rPr>
              <w:t>гидрант</w:t>
            </w:r>
          </w:p>
          <w:p w:rsidR="009D1724" w:rsidRPr="009D1724" w:rsidRDefault="009D1724" w:rsidP="00B049F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ПГ</w:t>
            </w:r>
          </w:p>
          <w:p w:rsidR="009D1724" w:rsidRPr="009D1724" w:rsidRDefault="009D1724" w:rsidP="00B049F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</w:p>
        </w:tc>
      </w:tr>
      <w:tr w:rsidR="001D7E11" w:rsidRPr="009D1724" w:rsidTr="009C1B47">
        <w:tc>
          <w:tcPr>
            <w:tcW w:w="1384" w:type="dxa"/>
          </w:tcPr>
          <w:p w:rsidR="001D7E11" w:rsidRPr="009D1724" w:rsidRDefault="009D1724" w:rsidP="00E33B7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7</w:t>
            </w:r>
          </w:p>
        </w:tc>
        <w:tc>
          <w:tcPr>
            <w:tcW w:w="4996" w:type="dxa"/>
          </w:tcPr>
          <w:p w:rsidR="001D7E11" w:rsidRPr="009D1724" w:rsidRDefault="001D7E11" w:rsidP="00E33B7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724">
              <w:rPr>
                <w:rFonts w:ascii="Times New Roman" w:hAnsi="Times New Roman" w:cs="Times New Roman"/>
                <w:sz w:val="26"/>
                <w:szCs w:val="26"/>
              </w:rPr>
              <w:t>- ООО «Квант- М» х. Новоукраинский, пер. Нефтяников, 6</w:t>
            </w:r>
          </w:p>
          <w:p w:rsidR="001D7E11" w:rsidRPr="009D1724" w:rsidRDefault="001D7E11" w:rsidP="00E33B7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191" w:type="dxa"/>
          </w:tcPr>
          <w:p w:rsidR="001D7E11" w:rsidRPr="009D1724" w:rsidRDefault="001D7E11" w:rsidP="00E33B7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водоем</w:t>
            </w:r>
          </w:p>
          <w:p w:rsidR="001D7E11" w:rsidRPr="009D1724" w:rsidRDefault="001D7E11" w:rsidP="00E33B7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ПВ-75 м3</w:t>
            </w:r>
          </w:p>
        </w:tc>
      </w:tr>
      <w:tr w:rsidR="00FD7BA4" w:rsidRPr="009D1724" w:rsidTr="009C1B47">
        <w:tc>
          <w:tcPr>
            <w:tcW w:w="1384" w:type="dxa"/>
          </w:tcPr>
          <w:p w:rsidR="00FD7BA4" w:rsidRPr="009D1724" w:rsidRDefault="009D1724" w:rsidP="00E33B7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8</w:t>
            </w:r>
          </w:p>
        </w:tc>
        <w:tc>
          <w:tcPr>
            <w:tcW w:w="4996" w:type="dxa"/>
          </w:tcPr>
          <w:p w:rsidR="00FD7BA4" w:rsidRPr="009D1724" w:rsidRDefault="00FD7BA4" w:rsidP="00FD7B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724">
              <w:rPr>
                <w:rFonts w:ascii="Times New Roman" w:hAnsi="Times New Roman" w:cs="Times New Roman"/>
                <w:sz w:val="26"/>
                <w:szCs w:val="26"/>
              </w:rPr>
              <w:t xml:space="preserve">- центральный водозабор х. Новоукраинский, ул. </w:t>
            </w:r>
            <w:proofErr w:type="gramStart"/>
            <w:r w:rsidRPr="009D1724">
              <w:rPr>
                <w:rFonts w:ascii="Times New Roman" w:hAnsi="Times New Roman" w:cs="Times New Roman"/>
                <w:sz w:val="26"/>
                <w:szCs w:val="26"/>
              </w:rPr>
              <w:t>Кольцевая</w:t>
            </w:r>
            <w:proofErr w:type="gramEnd"/>
          </w:p>
        </w:tc>
        <w:tc>
          <w:tcPr>
            <w:tcW w:w="3191" w:type="dxa"/>
          </w:tcPr>
          <w:p w:rsidR="00FD7BA4" w:rsidRPr="009D1724" w:rsidRDefault="00FD7BA4" w:rsidP="00FD7BA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водоем</w:t>
            </w:r>
          </w:p>
          <w:p w:rsidR="00FD7BA4" w:rsidRPr="009D1724" w:rsidRDefault="00FD7BA4" w:rsidP="00FD7BA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ПВ-300 м3</w:t>
            </w:r>
          </w:p>
        </w:tc>
      </w:tr>
      <w:tr w:rsidR="006735FA" w:rsidRPr="009D1724" w:rsidTr="00124002">
        <w:tc>
          <w:tcPr>
            <w:tcW w:w="9571" w:type="dxa"/>
            <w:gridSpan w:val="3"/>
          </w:tcPr>
          <w:p w:rsidR="006735FA" w:rsidRPr="009D1724" w:rsidRDefault="006735FA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 xml:space="preserve">хутор </w:t>
            </w:r>
            <w:proofErr w:type="spellStart"/>
            <w:r w:rsidRPr="009D1724">
              <w:rPr>
                <w:sz w:val="26"/>
                <w:szCs w:val="26"/>
              </w:rPr>
              <w:t>Шептальский</w:t>
            </w:r>
            <w:proofErr w:type="spellEnd"/>
          </w:p>
        </w:tc>
      </w:tr>
      <w:tr w:rsidR="009C1B47" w:rsidRPr="009D1724" w:rsidTr="009C1B47">
        <w:tc>
          <w:tcPr>
            <w:tcW w:w="1384" w:type="dxa"/>
          </w:tcPr>
          <w:p w:rsidR="009C1B47" w:rsidRPr="009D1724" w:rsidRDefault="009D1724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9</w:t>
            </w:r>
          </w:p>
        </w:tc>
        <w:tc>
          <w:tcPr>
            <w:tcW w:w="4996" w:type="dxa"/>
          </w:tcPr>
          <w:p w:rsidR="00A7616A" w:rsidRPr="009D1724" w:rsidRDefault="00A7616A" w:rsidP="00A7616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724">
              <w:rPr>
                <w:rFonts w:ascii="Times New Roman" w:hAnsi="Times New Roman" w:cs="Times New Roman"/>
                <w:sz w:val="26"/>
                <w:szCs w:val="26"/>
              </w:rPr>
              <w:t xml:space="preserve">- в районе моста на х. </w:t>
            </w:r>
            <w:proofErr w:type="spellStart"/>
            <w:r w:rsidRPr="009D1724">
              <w:rPr>
                <w:rFonts w:ascii="Times New Roman" w:hAnsi="Times New Roman" w:cs="Times New Roman"/>
                <w:sz w:val="26"/>
                <w:szCs w:val="26"/>
              </w:rPr>
              <w:t>Шептальский</w:t>
            </w:r>
            <w:proofErr w:type="spellEnd"/>
            <w:r w:rsidRPr="009D1724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9C1B47" w:rsidRPr="009D1724" w:rsidRDefault="009C1B47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191" w:type="dxa"/>
          </w:tcPr>
          <w:p w:rsidR="009C1B47" w:rsidRPr="009D1724" w:rsidRDefault="00FD7BA4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 xml:space="preserve">пирс </w:t>
            </w:r>
            <w:r w:rsidR="006735FA" w:rsidRPr="009D1724">
              <w:rPr>
                <w:sz w:val="26"/>
                <w:szCs w:val="26"/>
              </w:rPr>
              <w:t>р. Вторая</w:t>
            </w:r>
          </w:p>
        </w:tc>
      </w:tr>
      <w:tr w:rsidR="006735FA" w:rsidRPr="009D1724" w:rsidTr="00E70DDD">
        <w:tc>
          <w:tcPr>
            <w:tcW w:w="9571" w:type="dxa"/>
            <w:gridSpan w:val="3"/>
          </w:tcPr>
          <w:p w:rsidR="006735FA" w:rsidRPr="009D1724" w:rsidRDefault="006735FA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хутор Армянский</w:t>
            </w:r>
          </w:p>
        </w:tc>
      </w:tr>
      <w:tr w:rsidR="009C1B47" w:rsidRPr="009D1724" w:rsidTr="009C1B47">
        <w:tc>
          <w:tcPr>
            <w:tcW w:w="1384" w:type="dxa"/>
          </w:tcPr>
          <w:p w:rsidR="009C1B47" w:rsidRPr="009D1724" w:rsidRDefault="009D1724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10</w:t>
            </w:r>
          </w:p>
        </w:tc>
        <w:tc>
          <w:tcPr>
            <w:tcW w:w="4996" w:type="dxa"/>
          </w:tcPr>
          <w:p w:rsidR="009D1724" w:rsidRPr="009D1724" w:rsidRDefault="00A7616A" w:rsidP="009D1724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 xml:space="preserve">- у переезда на ул. </w:t>
            </w:r>
            <w:proofErr w:type="gramStart"/>
            <w:r w:rsidRPr="009D1724">
              <w:rPr>
                <w:sz w:val="26"/>
                <w:szCs w:val="26"/>
              </w:rPr>
              <w:t>Заречную</w:t>
            </w:r>
            <w:proofErr w:type="gramEnd"/>
            <w:r w:rsidRPr="009D1724">
              <w:rPr>
                <w:sz w:val="26"/>
                <w:szCs w:val="26"/>
              </w:rPr>
              <w:t xml:space="preserve"> х. Армянского</w:t>
            </w:r>
          </w:p>
        </w:tc>
        <w:tc>
          <w:tcPr>
            <w:tcW w:w="3191" w:type="dxa"/>
          </w:tcPr>
          <w:p w:rsidR="009C1B47" w:rsidRPr="009D1724" w:rsidRDefault="00FD7BA4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 xml:space="preserve">пирс </w:t>
            </w:r>
            <w:r w:rsidR="006735FA" w:rsidRPr="009D1724">
              <w:rPr>
                <w:sz w:val="26"/>
                <w:szCs w:val="26"/>
              </w:rPr>
              <w:t xml:space="preserve">р. </w:t>
            </w:r>
            <w:proofErr w:type="spellStart"/>
            <w:r w:rsidR="006735FA" w:rsidRPr="009D1724">
              <w:rPr>
                <w:sz w:val="26"/>
                <w:szCs w:val="26"/>
              </w:rPr>
              <w:t>Псыш</w:t>
            </w:r>
            <w:proofErr w:type="spellEnd"/>
          </w:p>
        </w:tc>
      </w:tr>
      <w:tr w:rsidR="009C1B47" w:rsidRPr="009D1724" w:rsidTr="009C1B47">
        <w:tc>
          <w:tcPr>
            <w:tcW w:w="1384" w:type="dxa"/>
          </w:tcPr>
          <w:p w:rsidR="009C1B47" w:rsidRPr="009D1724" w:rsidRDefault="00FD7BA4" w:rsidP="009D172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1</w:t>
            </w:r>
            <w:r w:rsidR="009D1724" w:rsidRPr="009D1724">
              <w:rPr>
                <w:sz w:val="26"/>
                <w:szCs w:val="26"/>
              </w:rPr>
              <w:t>1</w:t>
            </w:r>
          </w:p>
        </w:tc>
        <w:tc>
          <w:tcPr>
            <w:tcW w:w="4996" w:type="dxa"/>
          </w:tcPr>
          <w:p w:rsidR="009C1B47" w:rsidRPr="009D1724" w:rsidRDefault="00A7616A" w:rsidP="009D1724">
            <w:pPr>
              <w:jc w:val="both"/>
              <w:rPr>
                <w:sz w:val="26"/>
                <w:szCs w:val="26"/>
              </w:rPr>
            </w:pPr>
            <w:r w:rsidRPr="009D1724">
              <w:rPr>
                <w:rFonts w:ascii="Times New Roman" w:hAnsi="Times New Roman" w:cs="Times New Roman"/>
                <w:sz w:val="26"/>
                <w:szCs w:val="26"/>
              </w:rPr>
              <w:t>- в районе магазина «Ишим» по ул. Миронова х. Армянского</w:t>
            </w:r>
          </w:p>
        </w:tc>
        <w:tc>
          <w:tcPr>
            <w:tcW w:w="3191" w:type="dxa"/>
          </w:tcPr>
          <w:p w:rsidR="009C1B47" w:rsidRPr="009D1724" w:rsidRDefault="00FD7BA4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 xml:space="preserve">пирс </w:t>
            </w:r>
            <w:r w:rsidR="006735FA" w:rsidRPr="009D1724">
              <w:rPr>
                <w:sz w:val="26"/>
                <w:szCs w:val="26"/>
              </w:rPr>
              <w:t>р. Вторая</w:t>
            </w:r>
          </w:p>
        </w:tc>
      </w:tr>
      <w:tr w:rsidR="009C1B47" w:rsidRPr="009D1724" w:rsidTr="009C1B47">
        <w:tc>
          <w:tcPr>
            <w:tcW w:w="1384" w:type="dxa"/>
          </w:tcPr>
          <w:p w:rsidR="009C1B47" w:rsidRPr="009D1724" w:rsidRDefault="00694E1F" w:rsidP="00FD7BA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1</w:t>
            </w:r>
            <w:r w:rsidR="00FD7BA4" w:rsidRPr="009D1724">
              <w:rPr>
                <w:sz w:val="26"/>
                <w:szCs w:val="26"/>
              </w:rPr>
              <w:t>2</w:t>
            </w:r>
          </w:p>
        </w:tc>
        <w:tc>
          <w:tcPr>
            <w:tcW w:w="4996" w:type="dxa"/>
          </w:tcPr>
          <w:p w:rsidR="009C1B47" w:rsidRPr="009D1724" w:rsidRDefault="00694E1F" w:rsidP="009D1724">
            <w:pPr>
              <w:jc w:val="both"/>
              <w:rPr>
                <w:sz w:val="26"/>
                <w:szCs w:val="26"/>
              </w:rPr>
            </w:pPr>
            <w:r w:rsidRPr="009D1724">
              <w:rPr>
                <w:rFonts w:ascii="Times New Roman" w:hAnsi="Times New Roman" w:cs="Times New Roman"/>
                <w:sz w:val="26"/>
                <w:szCs w:val="26"/>
              </w:rPr>
              <w:t>- в районе моста на ул</w:t>
            </w:r>
            <w:proofErr w:type="gramStart"/>
            <w:r w:rsidRPr="009D1724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Pr="009D1724">
              <w:rPr>
                <w:rFonts w:ascii="Times New Roman" w:hAnsi="Times New Roman" w:cs="Times New Roman"/>
                <w:sz w:val="26"/>
                <w:szCs w:val="26"/>
              </w:rPr>
              <w:t>руда х. Армянского</w:t>
            </w:r>
          </w:p>
        </w:tc>
        <w:tc>
          <w:tcPr>
            <w:tcW w:w="3191" w:type="dxa"/>
          </w:tcPr>
          <w:p w:rsidR="009C1B47" w:rsidRPr="009D1724" w:rsidRDefault="00FD7BA4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 xml:space="preserve">пирс </w:t>
            </w:r>
            <w:r w:rsidR="00694E1F" w:rsidRPr="009D1724">
              <w:rPr>
                <w:sz w:val="26"/>
                <w:szCs w:val="26"/>
              </w:rPr>
              <w:t xml:space="preserve">р. </w:t>
            </w:r>
            <w:proofErr w:type="spellStart"/>
            <w:r w:rsidR="00694E1F" w:rsidRPr="009D1724">
              <w:rPr>
                <w:sz w:val="26"/>
                <w:szCs w:val="26"/>
              </w:rPr>
              <w:t>Шибс</w:t>
            </w:r>
            <w:proofErr w:type="spellEnd"/>
          </w:p>
        </w:tc>
      </w:tr>
    </w:tbl>
    <w:p w:rsidR="00DB667E" w:rsidRDefault="00DB667E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B667E" w:rsidRDefault="00DB667E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FD7BA4" w:rsidRDefault="00FD7BA4" w:rsidP="00DB66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B667E" w:rsidRPr="00DB667E" w:rsidRDefault="00DB667E" w:rsidP="00DB667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667E">
        <w:rPr>
          <w:rFonts w:ascii="Times New Roman" w:hAnsi="Times New Roman" w:cs="Times New Roman"/>
        </w:rPr>
        <w:t>Приложение № 1</w:t>
      </w:r>
    </w:p>
    <w:p w:rsidR="00DB667E" w:rsidRPr="00DB667E" w:rsidRDefault="00DB667E" w:rsidP="00DB667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667E">
        <w:rPr>
          <w:rFonts w:ascii="Times New Roman" w:hAnsi="Times New Roman" w:cs="Times New Roman"/>
        </w:rPr>
        <w:t xml:space="preserve">к постановлению администрации </w:t>
      </w:r>
      <w:proofErr w:type="gramStart"/>
      <w:r w:rsidRPr="00DB667E">
        <w:rPr>
          <w:rFonts w:ascii="Times New Roman" w:hAnsi="Times New Roman" w:cs="Times New Roman"/>
        </w:rPr>
        <w:t>Пригородного</w:t>
      </w:r>
      <w:proofErr w:type="gramEnd"/>
      <w:r w:rsidRPr="00DB667E">
        <w:rPr>
          <w:rFonts w:ascii="Times New Roman" w:hAnsi="Times New Roman" w:cs="Times New Roman"/>
        </w:rPr>
        <w:t xml:space="preserve"> </w:t>
      </w:r>
    </w:p>
    <w:p w:rsidR="00DB667E" w:rsidRPr="00DB667E" w:rsidRDefault="00DB667E" w:rsidP="00DB667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667E">
        <w:rPr>
          <w:rFonts w:ascii="Times New Roman" w:hAnsi="Times New Roman" w:cs="Times New Roman"/>
        </w:rPr>
        <w:t xml:space="preserve">сельского поселения Крымского района </w:t>
      </w:r>
    </w:p>
    <w:p w:rsidR="00DB667E" w:rsidRPr="00DB667E" w:rsidRDefault="00DB667E" w:rsidP="00DB667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667E">
        <w:rPr>
          <w:rFonts w:ascii="Times New Roman" w:hAnsi="Times New Roman" w:cs="Times New Roman"/>
        </w:rPr>
        <w:t xml:space="preserve">от 09.01.2017 № 01 </w:t>
      </w:r>
    </w:p>
    <w:p w:rsidR="00DB667E" w:rsidRPr="00D67677" w:rsidRDefault="00DB667E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F11DF" w:rsidRPr="00D67677" w:rsidRDefault="008F11DF" w:rsidP="00DB667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D67677">
        <w:rPr>
          <w:b/>
          <w:bCs/>
          <w:sz w:val="28"/>
          <w:szCs w:val="28"/>
          <w:bdr w:val="none" w:sz="0" w:space="0" w:color="auto" w:frame="1"/>
        </w:rPr>
        <w:t>ПРАВИЛА</w:t>
      </w:r>
    </w:p>
    <w:p w:rsidR="008F11DF" w:rsidRPr="00D67677" w:rsidRDefault="008F11DF" w:rsidP="00DB667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D67677">
        <w:rPr>
          <w:b/>
          <w:bCs/>
          <w:sz w:val="28"/>
          <w:szCs w:val="28"/>
          <w:bdr w:val="none" w:sz="0" w:space="0" w:color="auto" w:frame="1"/>
        </w:rPr>
        <w:t xml:space="preserve">учета и проверки наружного противопожарного водоснабжения </w:t>
      </w:r>
      <w:r w:rsidR="00A23200">
        <w:rPr>
          <w:sz w:val="28"/>
          <w:szCs w:val="28"/>
        </w:rPr>
        <w:t xml:space="preserve">и мест </w:t>
      </w:r>
      <w:r w:rsidR="00A23200" w:rsidRPr="00A23200">
        <w:rPr>
          <w:b/>
          <w:sz w:val="28"/>
          <w:szCs w:val="28"/>
        </w:rPr>
        <w:t>для забора воды</w:t>
      </w:r>
      <w:r w:rsidR="00A23200" w:rsidRPr="00D67677"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Pr="00D67677">
        <w:rPr>
          <w:b/>
          <w:bCs/>
          <w:sz w:val="28"/>
          <w:szCs w:val="28"/>
          <w:bdr w:val="none" w:sz="0" w:space="0" w:color="auto" w:frame="1"/>
        </w:rPr>
        <w:t>на территории Пригородного сельского поселения</w:t>
      </w:r>
    </w:p>
    <w:p w:rsidR="00AE3DAA" w:rsidRDefault="00AE3DAA" w:rsidP="00AE3D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8F11DF" w:rsidRPr="00D67677" w:rsidRDefault="008F11DF" w:rsidP="00AE3D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D67677">
        <w:rPr>
          <w:sz w:val="28"/>
          <w:szCs w:val="28"/>
        </w:rPr>
        <w:t>1.Общие положения.</w:t>
      </w:r>
    </w:p>
    <w:p w:rsidR="00A23200" w:rsidRDefault="008F11DF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67677">
        <w:rPr>
          <w:sz w:val="28"/>
          <w:szCs w:val="28"/>
        </w:rPr>
        <w:t xml:space="preserve">1.1.  Настоящие Правила действуют на всей территории </w:t>
      </w:r>
      <w:r w:rsidR="00A23200">
        <w:rPr>
          <w:sz w:val="28"/>
          <w:szCs w:val="28"/>
        </w:rPr>
        <w:t>Пригородного сельского поселения Крымского района</w:t>
      </w:r>
      <w:r w:rsidRPr="00D67677">
        <w:rPr>
          <w:sz w:val="28"/>
          <w:szCs w:val="28"/>
        </w:rPr>
        <w:t xml:space="preserve"> и обязательны </w:t>
      </w:r>
      <w:proofErr w:type="gramStart"/>
      <w:r w:rsidRPr="00D67677">
        <w:rPr>
          <w:sz w:val="28"/>
          <w:szCs w:val="28"/>
        </w:rPr>
        <w:t xml:space="preserve">для исполнения </w:t>
      </w:r>
      <w:r w:rsidR="00A23200">
        <w:rPr>
          <w:sz w:val="28"/>
          <w:szCs w:val="28"/>
        </w:rPr>
        <w:t xml:space="preserve">в целях пожаротушения в любое время года из источников наружного </w:t>
      </w:r>
      <w:r w:rsidR="00A23200" w:rsidRPr="00D67677">
        <w:rPr>
          <w:sz w:val="28"/>
          <w:szCs w:val="28"/>
        </w:rPr>
        <w:t>противопожарного водоснабжения на территории</w:t>
      </w:r>
      <w:proofErr w:type="gramEnd"/>
      <w:r w:rsidR="00A23200" w:rsidRPr="00D67677">
        <w:rPr>
          <w:sz w:val="28"/>
          <w:szCs w:val="28"/>
        </w:rPr>
        <w:t xml:space="preserve"> </w:t>
      </w:r>
      <w:r w:rsidR="00A23200">
        <w:rPr>
          <w:sz w:val="28"/>
          <w:szCs w:val="28"/>
        </w:rPr>
        <w:t>Пригородного сельского поселения</w:t>
      </w:r>
      <w:r w:rsidR="00A23200" w:rsidRPr="00D67677">
        <w:rPr>
          <w:sz w:val="28"/>
          <w:szCs w:val="28"/>
        </w:rPr>
        <w:t xml:space="preserve"> </w:t>
      </w:r>
    </w:p>
    <w:p w:rsidR="008F11DF" w:rsidRPr="00D67677" w:rsidRDefault="008F11DF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67677">
        <w:rPr>
          <w:sz w:val="28"/>
          <w:szCs w:val="28"/>
        </w:rPr>
        <w:t xml:space="preserve">1.2.  Наружное противопожарное водоснабжение - хозяйственно-питьевой водопровод с расположенными на нем пожарными гидрантами, пожарные водоемы, водонапорные башни, а также другие естественные и искусственные </w:t>
      </w:r>
      <w:proofErr w:type="spellStart"/>
      <w:r w:rsidRPr="00D67677">
        <w:rPr>
          <w:sz w:val="28"/>
          <w:szCs w:val="28"/>
        </w:rPr>
        <w:t>водоисточники</w:t>
      </w:r>
      <w:proofErr w:type="spellEnd"/>
      <w:r w:rsidRPr="00D67677">
        <w:rPr>
          <w:sz w:val="28"/>
          <w:szCs w:val="28"/>
        </w:rPr>
        <w:t>, вода из которых используется для целей пожаротушения, независимо от их ведомственной принадлежности и организационно-правовой формы.</w:t>
      </w:r>
    </w:p>
    <w:p w:rsidR="008F11DF" w:rsidRPr="00D67677" w:rsidRDefault="008F11DF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67677">
        <w:rPr>
          <w:sz w:val="28"/>
          <w:szCs w:val="28"/>
        </w:rPr>
        <w:t xml:space="preserve">1.3.  Ответственность за состояние источников противопожарного водоснабжения и установку указателей несет </w:t>
      </w:r>
      <w:r w:rsidR="00053369">
        <w:rPr>
          <w:sz w:val="28"/>
          <w:szCs w:val="28"/>
        </w:rPr>
        <w:t>администрация поселения</w:t>
      </w:r>
    </w:p>
    <w:p w:rsidR="008F11DF" w:rsidRPr="00D67677" w:rsidRDefault="008F11DF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67677">
        <w:rPr>
          <w:sz w:val="28"/>
          <w:szCs w:val="28"/>
        </w:rPr>
        <w:t xml:space="preserve">1.4. Подразделения пожарной охраны </w:t>
      </w:r>
      <w:r w:rsidR="00053369">
        <w:rPr>
          <w:sz w:val="28"/>
          <w:szCs w:val="28"/>
        </w:rPr>
        <w:t xml:space="preserve">Крымского района </w:t>
      </w:r>
      <w:r w:rsidRPr="00D67677">
        <w:rPr>
          <w:sz w:val="28"/>
          <w:szCs w:val="28"/>
        </w:rPr>
        <w:t xml:space="preserve">имеют право на беспрепятственный въезд на </w:t>
      </w:r>
      <w:r w:rsidR="00053369">
        <w:rPr>
          <w:sz w:val="28"/>
          <w:szCs w:val="28"/>
        </w:rPr>
        <w:t xml:space="preserve">территорию </w:t>
      </w:r>
      <w:r w:rsidR="00053369" w:rsidRPr="00D67677">
        <w:rPr>
          <w:sz w:val="28"/>
          <w:szCs w:val="28"/>
        </w:rPr>
        <w:t>источников противопожарного водоснабжения</w:t>
      </w:r>
      <w:r w:rsidR="00053369">
        <w:rPr>
          <w:sz w:val="28"/>
          <w:szCs w:val="28"/>
        </w:rPr>
        <w:t xml:space="preserve"> и мест для забора воды в целях пожаротушения в любое время года </w:t>
      </w:r>
      <w:r w:rsidR="00053369" w:rsidRPr="00D67677">
        <w:rPr>
          <w:sz w:val="28"/>
          <w:szCs w:val="28"/>
        </w:rPr>
        <w:t xml:space="preserve">на территории </w:t>
      </w:r>
      <w:r w:rsidR="00053369">
        <w:rPr>
          <w:sz w:val="28"/>
          <w:szCs w:val="28"/>
        </w:rPr>
        <w:t>Пригородного сельского поселения,</w:t>
      </w:r>
    </w:p>
    <w:p w:rsidR="00AE3DAA" w:rsidRDefault="00AE3DAA" w:rsidP="00AE3D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8F11DF" w:rsidRPr="00D67677" w:rsidRDefault="008F11DF" w:rsidP="00AE3D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D67677">
        <w:rPr>
          <w:sz w:val="28"/>
          <w:szCs w:val="28"/>
        </w:rPr>
        <w:t>2. Техническое состояние, эксплуатация и требования к источникам противопожарного водоснабжения.</w:t>
      </w:r>
    </w:p>
    <w:p w:rsidR="008F11DF" w:rsidRPr="00D67677" w:rsidRDefault="008F11DF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67677">
        <w:rPr>
          <w:sz w:val="28"/>
          <w:szCs w:val="28"/>
        </w:rPr>
        <w:t>2.1. Постоянная готовность источников противопожарного водоснабжения для успешного использования их при тушении пожаров обеспечивается проведением основных подготовительных мероприятий:</w:t>
      </w:r>
    </w:p>
    <w:p w:rsidR="00FD32F9" w:rsidRDefault="008F11DF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67677">
        <w:rPr>
          <w:sz w:val="28"/>
          <w:szCs w:val="28"/>
        </w:rPr>
        <w:t xml:space="preserve">- точным учетом всех источников противопожарного водоснабжения; </w:t>
      </w:r>
    </w:p>
    <w:p w:rsidR="00FD32F9" w:rsidRDefault="00FD32F9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F11DF" w:rsidRPr="00D67677">
        <w:rPr>
          <w:sz w:val="28"/>
          <w:szCs w:val="28"/>
        </w:rPr>
        <w:t xml:space="preserve">систематическим </w:t>
      </w:r>
      <w:proofErr w:type="gramStart"/>
      <w:r w:rsidR="008F11DF" w:rsidRPr="00D67677">
        <w:rPr>
          <w:sz w:val="28"/>
          <w:szCs w:val="28"/>
        </w:rPr>
        <w:t>контролем за</w:t>
      </w:r>
      <w:proofErr w:type="gramEnd"/>
      <w:r w:rsidR="008F11DF" w:rsidRPr="00D67677">
        <w:rPr>
          <w:sz w:val="28"/>
          <w:szCs w:val="28"/>
        </w:rPr>
        <w:t xml:space="preserve"> состоянием </w:t>
      </w:r>
      <w:proofErr w:type="spellStart"/>
      <w:r w:rsidR="008F11DF" w:rsidRPr="00D67677">
        <w:rPr>
          <w:sz w:val="28"/>
          <w:szCs w:val="28"/>
        </w:rPr>
        <w:t>водоисточников</w:t>
      </w:r>
      <w:proofErr w:type="spellEnd"/>
      <w:r w:rsidR="008F11DF" w:rsidRPr="00D67677">
        <w:rPr>
          <w:sz w:val="28"/>
          <w:szCs w:val="28"/>
        </w:rPr>
        <w:t xml:space="preserve">; </w:t>
      </w:r>
    </w:p>
    <w:p w:rsidR="008F11DF" w:rsidRPr="00D67677" w:rsidRDefault="00FD32F9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F11DF" w:rsidRPr="00D67677">
        <w:rPr>
          <w:sz w:val="28"/>
          <w:szCs w:val="28"/>
        </w:rPr>
        <w:t>периодическим испытанием водопроводных сетей на водоотдачу (1 раз в год);</w:t>
      </w:r>
    </w:p>
    <w:p w:rsidR="008F11DF" w:rsidRPr="00D67677" w:rsidRDefault="008F11DF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67677">
        <w:rPr>
          <w:sz w:val="28"/>
          <w:szCs w:val="28"/>
        </w:rPr>
        <w:t>- своевременной подготовкой источников противопожарного водоснабжения к условиям эксплуатации в весенне-летний и осенне-зимний периоды.</w:t>
      </w:r>
    </w:p>
    <w:p w:rsidR="008F11DF" w:rsidRDefault="008F11DF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67677">
        <w:rPr>
          <w:sz w:val="28"/>
          <w:szCs w:val="28"/>
        </w:rPr>
        <w:t>2.2 Источники противопожарного водоснабжения должны находиться в исправном состоянии и оборудоваться указателями, установленными на видных местах, в соответствии с нормами пожарной безопасности (НПБ 160-97) (таблица). Ко всем источникам противопожарного водоснабжения должен быть обеспечен подъезд шириной не менее 3,5 м.</w:t>
      </w:r>
    </w:p>
    <w:p w:rsidR="00AE3DAA" w:rsidRPr="00D67677" w:rsidRDefault="00AE3DAA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tbl>
      <w:tblPr>
        <w:tblW w:w="9281" w:type="dxa"/>
        <w:tblInd w:w="40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2"/>
        <w:gridCol w:w="1720"/>
        <w:gridCol w:w="1921"/>
        <w:gridCol w:w="1891"/>
        <w:gridCol w:w="3187"/>
      </w:tblGrid>
      <w:tr w:rsidR="008F11DF" w:rsidRPr="00D67677" w:rsidTr="008F11DF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8F11DF" w:rsidRPr="00D67677" w:rsidRDefault="008F11DF" w:rsidP="008F11DF">
            <w:pPr>
              <w:pStyle w:val="a3"/>
              <w:spacing w:before="0" w:beforeAutospacing="0" w:after="0" w:afterAutospacing="0"/>
              <w:ind w:left="40" w:right="40"/>
              <w:jc w:val="both"/>
              <w:textAlignment w:val="baseline"/>
              <w:rPr>
                <w:sz w:val="28"/>
                <w:szCs w:val="28"/>
              </w:rPr>
            </w:pPr>
            <w:r w:rsidRPr="00D6767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67677">
              <w:rPr>
                <w:sz w:val="28"/>
                <w:szCs w:val="28"/>
              </w:rPr>
              <w:lastRenderedPageBreak/>
              <w:t>п</w:t>
            </w:r>
            <w:proofErr w:type="spellEnd"/>
            <w:proofErr w:type="gramEnd"/>
            <w:r w:rsidRPr="00D67677">
              <w:rPr>
                <w:sz w:val="28"/>
                <w:szCs w:val="28"/>
              </w:rPr>
              <w:t>/</w:t>
            </w:r>
            <w:proofErr w:type="spellStart"/>
            <w:r w:rsidRPr="00D6767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8F11DF" w:rsidRPr="00D67677" w:rsidRDefault="008F11DF" w:rsidP="008F11DF">
            <w:pPr>
              <w:pStyle w:val="a3"/>
              <w:spacing w:before="0" w:beforeAutospacing="0" w:after="0" w:afterAutospacing="0"/>
              <w:ind w:left="40" w:right="40"/>
              <w:jc w:val="both"/>
              <w:textAlignment w:val="baseline"/>
              <w:rPr>
                <w:sz w:val="28"/>
                <w:szCs w:val="28"/>
              </w:rPr>
            </w:pPr>
            <w:r w:rsidRPr="00D67677">
              <w:rPr>
                <w:sz w:val="28"/>
                <w:szCs w:val="28"/>
              </w:rPr>
              <w:lastRenderedPageBreak/>
              <w:t>Знак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8F11DF" w:rsidRPr="00D67677" w:rsidRDefault="008F11DF" w:rsidP="008F11DF">
            <w:pPr>
              <w:pStyle w:val="a3"/>
              <w:spacing w:before="0" w:beforeAutospacing="0" w:after="0" w:afterAutospacing="0"/>
              <w:ind w:left="40" w:right="40"/>
              <w:jc w:val="both"/>
              <w:textAlignment w:val="baseline"/>
              <w:rPr>
                <w:sz w:val="28"/>
                <w:szCs w:val="28"/>
              </w:rPr>
            </w:pPr>
            <w:r w:rsidRPr="00D67677">
              <w:rPr>
                <w:sz w:val="28"/>
                <w:szCs w:val="28"/>
              </w:rPr>
              <w:t xml:space="preserve">Смысловое </w:t>
            </w:r>
            <w:r w:rsidRPr="00D67677">
              <w:rPr>
                <w:sz w:val="28"/>
                <w:szCs w:val="28"/>
              </w:rPr>
              <w:lastRenderedPageBreak/>
              <w:t>значение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8F11DF" w:rsidRPr="00D67677" w:rsidRDefault="008F11DF" w:rsidP="008F11DF">
            <w:pPr>
              <w:pStyle w:val="a3"/>
              <w:spacing w:before="0" w:beforeAutospacing="0" w:after="0" w:afterAutospacing="0"/>
              <w:ind w:left="40" w:right="40"/>
              <w:jc w:val="both"/>
              <w:textAlignment w:val="baseline"/>
              <w:rPr>
                <w:sz w:val="28"/>
                <w:szCs w:val="28"/>
              </w:rPr>
            </w:pPr>
            <w:r w:rsidRPr="00D67677">
              <w:rPr>
                <w:sz w:val="28"/>
                <w:szCs w:val="28"/>
              </w:rPr>
              <w:lastRenderedPageBreak/>
              <w:t>Внешний вид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8F11DF" w:rsidRPr="00D67677" w:rsidRDefault="008F11DF" w:rsidP="008F11DF">
            <w:pPr>
              <w:pStyle w:val="a3"/>
              <w:spacing w:before="0" w:beforeAutospacing="0" w:after="0" w:afterAutospacing="0"/>
              <w:ind w:left="40" w:right="40"/>
              <w:jc w:val="both"/>
              <w:textAlignment w:val="baseline"/>
              <w:rPr>
                <w:sz w:val="28"/>
                <w:szCs w:val="28"/>
              </w:rPr>
            </w:pPr>
            <w:r w:rsidRPr="00D67677">
              <w:rPr>
                <w:sz w:val="28"/>
                <w:szCs w:val="28"/>
              </w:rPr>
              <w:t>Порядок применения</w:t>
            </w:r>
          </w:p>
        </w:tc>
      </w:tr>
      <w:tr w:rsidR="008F11DF" w:rsidRPr="00D67677" w:rsidTr="008F11DF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8F11DF" w:rsidRPr="00D67677" w:rsidRDefault="008F11DF" w:rsidP="008F11DF">
            <w:pPr>
              <w:pStyle w:val="a3"/>
              <w:spacing w:before="0" w:beforeAutospacing="0" w:after="0" w:afterAutospacing="0"/>
              <w:ind w:left="40" w:right="40"/>
              <w:jc w:val="both"/>
              <w:textAlignment w:val="baseline"/>
              <w:rPr>
                <w:sz w:val="28"/>
                <w:szCs w:val="28"/>
              </w:rPr>
            </w:pPr>
            <w:r w:rsidRPr="00D6767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8F11DF" w:rsidRPr="00D67677" w:rsidRDefault="008F11DF" w:rsidP="008F11DF">
            <w:pPr>
              <w:pStyle w:val="a3"/>
              <w:spacing w:before="0" w:beforeAutospacing="0" w:after="0" w:afterAutospacing="0"/>
              <w:ind w:left="40" w:right="40"/>
              <w:jc w:val="both"/>
              <w:textAlignment w:val="baseline"/>
              <w:rPr>
                <w:sz w:val="28"/>
                <w:szCs w:val="28"/>
              </w:rPr>
            </w:pPr>
            <w:r w:rsidRPr="00D67677">
              <w:rPr>
                <w:noProof/>
                <w:sz w:val="28"/>
                <w:szCs w:val="28"/>
              </w:rPr>
              <w:drawing>
                <wp:inline distT="0" distB="0" distL="0" distR="0">
                  <wp:extent cx="965200" cy="1092200"/>
                  <wp:effectExtent l="19050" t="0" r="6350" b="0"/>
                  <wp:docPr id="7" name="Рисунок 2" descr="http://pandia.ru/text/77/195/images/image001_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pandia.ru/text/77/195/images/image001_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109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8F11DF" w:rsidRPr="00D67677" w:rsidRDefault="008F11DF" w:rsidP="008F11DF">
            <w:pPr>
              <w:pStyle w:val="a3"/>
              <w:spacing w:before="0" w:beforeAutospacing="0" w:after="0" w:afterAutospacing="0"/>
              <w:ind w:left="40" w:right="40"/>
              <w:jc w:val="both"/>
              <w:textAlignment w:val="baseline"/>
              <w:rPr>
                <w:sz w:val="28"/>
                <w:szCs w:val="28"/>
              </w:rPr>
            </w:pPr>
            <w:r w:rsidRPr="00D67677">
              <w:rPr>
                <w:sz w:val="28"/>
                <w:szCs w:val="28"/>
              </w:rPr>
              <w:t xml:space="preserve">пожарный </w:t>
            </w:r>
            <w:proofErr w:type="spellStart"/>
            <w:r w:rsidRPr="00D67677">
              <w:rPr>
                <w:sz w:val="28"/>
                <w:szCs w:val="28"/>
              </w:rPr>
              <w:t>водоисточник</w:t>
            </w:r>
            <w:proofErr w:type="spellEnd"/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8F11DF" w:rsidRPr="00D67677" w:rsidRDefault="008F11DF" w:rsidP="008F11DF">
            <w:pPr>
              <w:pStyle w:val="a3"/>
              <w:spacing w:before="0" w:beforeAutospacing="0" w:after="0" w:afterAutospacing="0"/>
              <w:ind w:left="40" w:right="40"/>
              <w:jc w:val="both"/>
              <w:textAlignment w:val="baseline"/>
              <w:rPr>
                <w:sz w:val="28"/>
                <w:szCs w:val="28"/>
              </w:rPr>
            </w:pPr>
            <w:r w:rsidRPr="00D67677">
              <w:rPr>
                <w:sz w:val="28"/>
                <w:szCs w:val="28"/>
              </w:rPr>
              <w:t>форма: КВАДРАТ фон: КРАСНЫЙ символ: БЕЛЫЙ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8F11DF" w:rsidRPr="00D67677" w:rsidRDefault="008F11DF" w:rsidP="008F11DF">
            <w:pPr>
              <w:pStyle w:val="a3"/>
              <w:spacing w:before="0" w:beforeAutospacing="0" w:after="0" w:afterAutospacing="0"/>
              <w:ind w:left="40" w:right="40"/>
              <w:jc w:val="both"/>
              <w:textAlignment w:val="baseline"/>
              <w:rPr>
                <w:sz w:val="28"/>
                <w:szCs w:val="28"/>
              </w:rPr>
            </w:pPr>
            <w:r w:rsidRPr="00D67677">
              <w:rPr>
                <w:sz w:val="28"/>
                <w:szCs w:val="28"/>
              </w:rPr>
              <w:t>используется для обозначения места нахождения пожарного водоема или пирса для пожарных машин</w:t>
            </w:r>
          </w:p>
        </w:tc>
      </w:tr>
      <w:tr w:rsidR="008F11DF" w:rsidRPr="00D67677" w:rsidTr="008F11DF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8F11DF" w:rsidRPr="00D67677" w:rsidRDefault="008F11DF" w:rsidP="008F11DF">
            <w:pPr>
              <w:pStyle w:val="a3"/>
              <w:spacing w:before="0" w:beforeAutospacing="0" w:after="0" w:afterAutospacing="0"/>
              <w:ind w:left="40" w:right="40"/>
              <w:jc w:val="both"/>
              <w:textAlignment w:val="baseline"/>
              <w:rPr>
                <w:sz w:val="28"/>
                <w:szCs w:val="28"/>
              </w:rPr>
            </w:pPr>
            <w:r w:rsidRPr="00D676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8F11DF" w:rsidRPr="00D67677" w:rsidRDefault="008F11DF" w:rsidP="008F11DF">
            <w:pPr>
              <w:pStyle w:val="a3"/>
              <w:spacing w:before="0" w:beforeAutospacing="0" w:after="0" w:afterAutospacing="0"/>
              <w:ind w:left="40" w:right="4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8F11DF" w:rsidRPr="00D67677" w:rsidRDefault="008F11DF" w:rsidP="008F11DF">
            <w:pPr>
              <w:pStyle w:val="a3"/>
              <w:spacing w:before="0" w:beforeAutospacing="0" w:after="0" w:afterAutospacing="0"/>
              <w:ind w:left="40" w:right="4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8F11DF" w:rsidRPr="00D67677" w:rsidRDefault="008F11DF" w:rsidP="008F11DF">
            <w:pPr>
              <w:pStyle w:val="a3"/>
              <w:spacing w:before="0" w:beforeAutospacing="0" w:after="0" w:afterAutospacing="0"/>
              <w:ind w:left="40" w:right="4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8F11DF" w:rsidRPr="00D67677" w:rsidRDefault="008F11DF" w:rsidP="008F11DF">
            <w:pPr>
              <w:pStyle w:val="a3"/>
              <w:spacing w:before="0" w:beforeAutospacing="0" w:after="0" w:afterAutospacing="0"/>
              <w:ind w:left="40" w:right="4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8F11DF" w:rsidRPr="00D67677" w:rsidTr="008F11DF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8F11DF" w:rsidRPr="00D67677" w:rsidRDefault="008F11DF" w:rsidP="008F11DF">
            <w:pPr>
              <w:pStyle w:val="a3"/>
              <w:spacing w:before="0" w:beforeAutospacing="0" w:after="0" w:afterAutospacing="0"/>
              <w:ind w:left="40" w:right="40"/>
              <w:jc w:val="both"/>
              <w:textAlignment w:val="baseline"/>
              <w:rPr>
                <w:sz w:val="28"/>
                <w:szCs w:val="28"/>
              </w:rPr>
            </w:pPr>
            <w:r w:rsidRPr="00D67677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8F11DF" w:rsidRPr="00D67677" w:rsidRDefault="008F11DF" w:rsidP="008F11DF">
            <w:pPr>
              <w:pStyle w:val="a3"/>
              <w:spacing w:before="0" w:beforeAutospacing="0" w:after="0" w:afterAutospacing="0"/>
              <w:ind w:left="40" w:right="40"/>
              <w:jc w:val="both"/>
              <w:textAlignment w:val="baseline"/>
              <w:rPr>
                <w:sz w:val="28"/>
                <w:szCs w:val="28"/>
              </w:rPr>
            </w:pPr>
            <w:r w:rsidRPr="00D67677">
              <w:rPr>
                <w:noProof/>
                <w:sz w:val="28"/>
                <w:szCs w:val="28"/>
              </w:rPr>
              <w:drawing>
                <wp:inline distT="0" distB="0" distL="0" distR="0">
                  <wp:extent cx="914400" cy="1016000"/>
                  <wp:effectExtent l="19050" t="0" r="0" b="0"/>
                  <wp:docPr id="5" name="Рисунок 4" descr="http://pandia.ru/text/77/195/images/image003_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pandia.ru/text/77/195/images/image003_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0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8F11DF" w:rsidRPr="00D67677" w:rsidRDefault="008F11DF" w:rsidP="008F11DF">
            <w:pPr>
              <w:pStyle w:val="a3"/>
              <w:spacing w:before="0" w:beforeAutospacing="0" w:after="0" w:afterAutospacing="0"/>
              <w:ind w:left="40" w:right="40"/>
              <w:jc w:val="both"/>
              <w:textAlignment w:val="baseline"/>
              <w:rPr>
                <w:sz w:val="28"/>
                <w:szCs w:val="28"/>
              </w:rPr>
            </w:pPr>
            <w:r w:rsidRPr="00D67677">
              <w:rPr>
                <w:sz w:val="28"/>
                <w:szCs w:val="28"/>
              </w:rPr>
              <w:t>пожарный гидрант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8F11DF" w:rsidRPr="00D67677" w:rsidRDefault="008F11DF" w:rsidP="008F11DF">
            <w:pPr>
              <w:pStyle w:val="a3"/>
              <w:spacing w:before="0" w:beforeAutospacing="0" w:after="0" w:afterAutospacing="0"/>
              <w:ind w:left="40" w:right="40"/>
              <w:jc w:val="both"/>
              <w:textAlignment w:val="baseline"/>
              <w:rPr>
                <w:sz w:val="28"/>
                <w:szCs w:val="28"/>
              </w:rPr>
            </w:pPr>
            <w:r w:rsidRPr="00D67677">
              <w:rPr>
                <w:sz w:val="28"/>
                <w:szCs w:val="28"/>
              </w:rPr>
              <w:t>форма: КВАДРАТ фон: БЕЛЫЙ символ: КРАСНЫЙ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8F11DF" w:rsidRPr="00D67677" w:rsidRDefault="008F11DF" w:rsidP="008F11DF">
            <w:pPr>
              <w:pStyle w:val="a3"/>
              <w:spacing w:before="0" w:beforeAutospacing="0" w:after="0" w:afterAutospacing="0"/>
              <w:ind w:left="40" w:right="40"/>
              <w:jc w:val="both"/>
              <w:textAlignment w:val="baseline"/>
              <w:rPr>
                <w:sz w:val="28"/>
                <w:szCs w:val="28"/>
              </w:rPr>
            </w:pPr>
            <w:r w:rsidRPr="00D67677">
              <w:rPr>
                <w:sz w:val="28"/>
                <w:szCs w:val="28"/>
              </w:rPr>
              <w:t>используется для обозначения места нахождения подземного пожарного гидранта. На знаке должны быть цифры, обозначающие расстояние до гидранта в метрах</w:t>
            </w:r>
          </w:p>
        </w:tc>
      </w:tr>
    </w:tbl>
    <w:p w:rsidR="008F11DF" w:rsidRPr="00D67677" w:rsidRDefault="008F11DF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67677">
        <w:rPr>
          <w:sz w:val="28"/>
          <w:szCs w:val="28"/>
        </w:rPr>
        <w:t>2.3.  Свободный напор в сети противопожарного водопровода низкого давления (на уровне поверхности земли) при пожаротушении должен быть не менее 10 м.</w:t>
      </w:r>
    </w:p>
    <w:p w:rsidR="008F11DF" w:rsidRPr="00D67677" w:rsidRDefault="008F11DF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67677">
        <w:rPr>
          <w:sz w:val="28"/>
          <w:szCs w:val="28"/>
        </w:rPr>
        <w:t>2.4.  Пожарные водоемы должны быть наполнены водой. К водоему должен быть обеспечен подъе</w:t>
      </w:r>
      <w:proofErr w:type="gramStart"/>
      <w:r w:rsidRPr="00D67677">
        <w:rPr>
          <w:sz w:val="28"/>
          <w:szCs w:val="28"/>
        </w:rPr>
        <w:t>зд с тв</w:t>
      </w:r>
      <w:proofErr w:type="gramEnd"/>
      <w:r w:rsidRPr="00D67677">
        <w:rPr>
          <w:sz w:val="28"/>
          <w:szCs w:val="28"/>
        </w:rPr>
        <w:t>ердым покрытием и разворотной площадкой</w:t>
      </w:r>
      <w:r w:rsidR="00FD32F9">
        <w:rPr>
          <w:sz w:val="28"/>
          <w:szCs w:val="28"/>
        </w:rPr>
        <w:t>.</w:t>
      </w:r>
      <w:r w:rsidRPr="00D67677">
        <w:rPr>
          <w:sz w:val="28"/>
          <w:szCs w:val="28"/>
        </w:rPr>
        <w:t xml:space="preserve"> 2.5.  Водонапорные башни должны быть оборудованы патрубком с пожарной </w:t>
      </w:r>
      <w:proofErr w:type="spellStart"/>
      <w:r w:rsidRPr="00D67677">
        <w:rPr>
          <w:sz w:val="28"/>
          <w:szCs w:val="28"/>
        </w:rPr>
        <w:t>полугайкой</w:t>
      </w:r>
      <w:proofErr w:type="spellEnd"/>
      <w:r w:rsidRPr="00D67677">
        <w:rPr>
          <w:sz w:val="28"/>
          <w:szCs w:val="28"/>
        </w:rPr>
        <w:t xml:space="preserve"> (диаметром 77 мм) для забора воды пожарной техникой и иметь подъе</w:t>
      </w:r>
      <w:proofErr w:type="gramStart"/>
      <w:r w:rsidRPr="00D67677">
        <w:rPr>
          <w:sz w:val="28"/>
          <w:szCs w:val="28"/>
        </w:rPr>
        <w:t>зд с тв</w:t>
      </w:r>
      <w:proofErr w:type="gramEnd"/>
      <w:r w:rsidRPr="00D67677">
        <w:rPr>
          <w:sz w:val="28"/>
          <w:szCs w:val="28"/>
        </w:rPr>
        <w:t>ердым покрытием.</w:t>
      </w:r>
    </w:p>
    <w:p w:rsidR="00505F11" w:rsidRDefault="008F11DF" w:rsidP="00505F1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67677">
        <w:rPr>
          <w:sz w:val="28"/>
          <w:szCs w:val="28"/>
        </w:rPr>
        <w:t xml:space="preserve">2.6.  Пирсы должны иметь </w:t>
      </w:r>
      <w:r w:rsidR="00573E96" w:rsidRPr="00D67677">
        <w:rPr>
          <w:sz w:val="28"/>
          <w:szCs w:val="28"/>
        </w:rPr>
        <w:t>подъе</w:t>
      </w:r>
      <w:proofErr w:type="gramStart"/>
      <w:r w:rsidR="00573E96" w:rsidRPr="00D67677">
        <w:rPr>
          <w:sz w:val="28"/>
          <w:szCs w:val="28"/>
        </w:rPr>
        <w:t>зд с тв</w:t>
      </w:r>
      <w:proofErr w:type="gramEnd"/>
      <w:r w:rsidR="00573E96" w:rsidRPr="00D67677">
        <w:rPr>
          <w:sz w:val="28"/>
          <w:szCs w:val="28"/>
        </w:rPr>
        <w:t>ердым покрытием и разворотной площадкой</w:t>
      </w:r>
      <w:r w:rsidR="00505F11">
        <w:rPr>
          <w:sz w:val="28"/>
          <w:szCs w:val="28"/>
        </w:rPr>
        <w:t xml:space="preserve"> </w:t>
      </w:r>
      <w:r w:rsidR="00505F11" w:rsidRPr="00D67677">
        <w:rPr>
          <w:sz w:val="28"/>
          <w:szCs w:val="28"/>
        </w:rPr>
        <w:t>на установку расчетного количества пожарных автомобилей.</w:t>
      </w:r>
      <w:r w:rsidR="00573E96" w:rsidRPr="00D67677">
        <w:rPr>
          <w:sz w:val="28"/>
          <w:szCs w:val="28"/>
        </w:rPr>
        <w:t xml:space="preserve"> </w:t>
      </w:r>
      <w:r w:rsidRPr="00D67677">
        <w:rPr>
          <w:sz w:val="28"/>
          <w:szCs w:val="28"/>
        </w:rPr>
        <w:t>Глубина воды у пирса должна быть не менее 1 м.</w:t>
      </w:r>
      <w:r w:rsidR="00505F11" w:rsidRPr="00D67677">
        <w:rPr>
          <w:sz w:val="28"/>
          <w:szCs w:val="28"/>
        </w:rPr>
        <w:t xml:space="preserve"> </w:t>
      </w:r>
    </w:p>
    <w:p w:rsidR="00505F11" w:rsidRPr="00D67677" w:rsidRDefault="00505F11" w:rsidP="00505F1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D67677">
        <w:rPr>
          <w:sz w:val="28"/>
          <w:szCs w:val="28"/>
        </w:rPr>
        <w:t>В зимнее время при замерзании воды прорубается прорубь размером 1x1 м, а пирс очищается от снега и льда.</w:t>
      </w:r>
    </w:p>
    <w:p w:rsidR="00505F11" w:rsidRDefault="00505F11" w:rsidP="00505F1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Pr="00D67677">
        <w:rPr>
          <w:sz w:val="28"/>
          <w:szCs w:val="28"/>
        </w:rPr>
        <w:t>В летнее время при понижении уровня воды в местах забора воды устраивать котлован (приямок).</w:t>
      </w:r>
    </w:p>
    <w:p w:rsidR="008F11DF" w:rsidRDefault="00AE3DAA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2.9.</w:t>
      </w:r>
      <w:r w:rsidR="00573E96">
        <w:rPr>
          <w:sz w:val="28"/>
          <w:szCs w:val="28"/>
        </w:rPr>
        <w:t xml:space="preserve"> </w:t>
      </w:r>
      <w:r w:rsidR="008F11DF" w:rsidRPr="00D67677">
        <w:rPr>
          <w:sz w:val="28"/>
          <w:szCs w:val="28"/>
        </w:rPr>
        <w:t>Источники противопожарного водоснабжения допускается использовать только при тушении пожаров, проведении занятий, учений и проверке их работоспособности.</w:t>
      </w:r>
    </w:p>
    <w:p w:rsidR="00AE3DAA" w:rsidRDefault="00AE3DAA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E3DAA" w:rsidRPr="00AE3DAA" w:rsidRDefault="00AE3DAA" w:rsidP="00AE3D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</w:rPr>
        <w:t>3. У</w:t>
      </w:r>
      <w:r w:rsidRPr="00AE3DAA">
        <w:rPr>
          <w:bCs/>
          <w:sz w:val="28"/>
          <w:szCs w:val="28"/>
          <w:bdr w:val="none" w:sz="0" w:space="0" w:color="auto" w:frame="1"/>
        </w:rPr>
        <w:t>чет</w:t>
      </w:r>
      <w:r>
        <w:rPr>
          <w:bCs/>
          <w:sz w:val="28"/>
          <w:szCs w:val="28"/>
          <w:bdr w:val="none" w:sz="0" w:space="0" w:color="auto" w:frame="1"/>
        </w:rPr>
        <w:t xml:space="preserve"> и проверка</w:t>
      </w:r>
      <w:r w:rsidRPr="00AE3DAA">
        <w:rPr>
          <w:bCs/>
          <w:sz w:val="28"/>
          <w:szCs w:val="28"/>
          <w:bdr w:val="none" w:sz="0" w:space="0" w:color="auto" w:frame="1"/>
        </w:rPr>
        <w:t xml:space="preserve"> наружного противопожарного водоснабжения </w:t>
      </w:r>
      <w:r w:rsidRPr="00AE3DAA">
        <w:rPr>
          <w:sz w:val="28"/>
          <w:szCs w:val="28"/>
        </w:rPr>
        <w:t>и мест для забора воды</w:t>
      </w:r>
      <w:r w:rsidRPr="00AE3DAA">
        <w:rPr>
          <w:bCs/>
          <w:sz w:val="28"/>
          <w:szCs w:val="28"/>
          <w:bdr w:val="none" w:sz="0" w:space="0" w:color="auto" w:frame="1"/>
        </w:rPr>
        <w:t xml:space="preserve"> на территории поселения</w:t>
      </w:r>
    </w:p>
    <w:p w:rsidR="00505F11" w:rsidRDefault="00505F11" w:rsidP="00505F1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67677">
        <w:rPr>
          <w:sz w:val="28"/>
          <w:szCs w:val="28"/>
        </w:rPr>
        <w:t>3.1. Два раза в год проводить инвентаризацию всех источников наружного противопожарного водоснабжения на территории муниципального образования независимо от их ведомственной принадлежности и организационно-правовой формы, результаты инвентаризации оформлять актом</w:t>
      </w:r>
    </w:p>
    <w:p w:rsidR="00505F11" w:rsidRPr="00D67677" w:rsidRDefault="00505F11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sectPr w:rsidR="00505F11" w:rsidRPr="00D67677" w:rsidSect="00A61D2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44B9"/>
    <w:rsid w:val="00020BB8"/>
    <w:rsid w:val="000444B9"/>
    <w:rsid w:val="00053369"/>
    <w:rsid w:val="00095FBB"/>
    <w:rsid w:val="001259C2"/>
    <w:rsid w:val="0015369D"/>
    <w:rsid w:val="001D0135"/>
    <w:rsid w:val="001D7E11"/>
    <w:rsid w:val="002D74D3"/>
    <w:rsid w:val="002E414E"/>
    <w:rsid w:val="00380660"/>
    <w:rsid w:val="003824DC"/>
    <w:rsid w:val="003E40F5"/>
    <w:rsid w:val="004025CC"/>
    <w:rsid w:val="00495A86"/>
    <w:rsid w:val="00505F11"/>
    <w:rsid w:val="00534378"/>
    <w:rsid w:val="005635D8"/>
    <w:rsid w:val="00573E96"/>
    <w:rsid w:val="005942B8"/>
    <w:rsid w:val="00607A41"/>
    <w:rsid w:val="006735FA"/>
    <w:rsid w:val="00694E1F"/>
    <w:rsid w:val="006E3EF6"/>
    <w:rsid w:val="007F1D1C"/>
    <w:rsid w:val="008F11DF"/>
    <w:rsid w:val="009C1B47"/>
    <w:rsid w:val="009D1724"/>
    <w:rsid w:val="009E72DD"/>
    <w:rsid w:val="009F73B7"/>
    <w:rsid w:val="00A23200"/>
    <w:rsid w:val="00A61D23"/>
    <w:rsid w:val="00A7616A"/>
    <w:rsid w:val="00AE3DAA"/>
    <w:rsid w:val="00B00D0D"/>
    <w:rsid w:val="00B10484"/>
    <w:rsid w:val="00C610A5"/>
    <w:rsid w:val="00D67677"/>
    <w:rsid w:val="00DB667E"/>
    <w:rsid w:val="00EE0EBD"/>
    <w:rsid w:val="00EF1199"/>
    <w:rsid w:val="00F3451C"/>
    <w:rsid w:val="00FD32F9"/>
    <w:rsid w:val="00FD7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4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444B9"/>
  </w:style>
  <w:style w:type="character" w:styleId="a4">
    <w:name w:val="Hyperlink"/>
    <w:basedOn w:val="a0"/>
    <w:uiPriority w:val="99"/>
    <w:semiHidden/>
    <w:unhideWhenUsed/>
    <w:rsid w:val="000444B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44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44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00D0D"/>
    <w:pPr>
      <w:ind w:left="720"/>
      <w:contextualSpacing/>
    </w:pPr>
  </w:style>
  <w:style w:type="table" w:styleId="a8">
    <w:name w:val="Table Grid"/>
    <w:basedOn w:val="a1"/>
    <w:uiPriority w:val="59"/>
    <w:rsid w:val="009C1B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2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60844">
          <w:marLeft w:val="20"/>
          <w:marRight w:val="2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44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4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161">
          <w:marLeft w:val="20"/>
          <w:marRight w:val="2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937228">
          <w:marLeft w:val="200"/>
          <w:marRight w:val="0"/>
          <w:marTop w:val="300"/>
          <w:marBottom w:val="10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://pandia.ru/text/category/pozharnaya_bezopasnostmz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zakoni_v_rossii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andia.ru/text/category/vodosnabzhenie_i_kanalizatciya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2017-01-19T14:29:00Z</cp:lastPrinted>
  <dcterms:created xsi:type="dcterms:W3CDTF">2017-01-19T12:37:00Z</dcterms:created>
  <dcterms:modified xsi:type="dcterms:W3CDTF">2017-01-20T04:57:00Z</dcterms:modified>
</cp:coreProperties>
</file>